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DC187C" w:rsidP="00D61BB6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BA7DCF">
        <w:rPr>
          <w:b/>
          <w:sz w:val="40"/>
          <w:szCs w:val="20"/>
        </w:rPr>
        <w:t>13</w:t>
      </w:r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InsRangeStart w:id="0" w:author="Gombosová Erika" w:date="2015-11-27T13:10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0"/>
          <w:ins w:id="1" w:author="Gombosová Erika" w:date="2015-11-27T13:10:00Z">
            <w:r w:rsidR="00137ED6">
              <w:rPr>
                <w:b/>
                <w:sz w:val="32"/>
                <w:szCs w:val="32"/>
              </w:rPr>
              <w:t>2</w:t>
            </w:r>
          </w:ins>
          <w:customXmlInsRangeStart w:id="2" w:author="Gombosová Erika" w:date="2015-11-27T13:10:00Z"/>
        </w:sdtContent>
      </w:sdt>
      <w:customXmlInsRangeEnd w:id="2"/>
      <w:ins w:id="3" w:author="Gombosová Erika" w:date="2015-11-27T13:10:00Z">
        <w:r w:rsidR="00137ED6" w:rsidRPr="00C71D0A">
          <w:rPr>
            <w:b/>
            <w:sz w:val="32"/>
            <w:szCs w:val="32"/>
          </w:rPr>
          <w:t xml:space="preserve"> </w:t>
        </w:r>
      </w:ins>
      <w:del w:id="4" w:author="Gombosová Erika" w:date="2015-11-27T13:10:00Z">
        <w:r w:rsidR="00C71D0A" w:rsidRPr="00C71D0A" w:rsidDel="00137ED6">
          <w:rPr>
            <w:b/>
            <w:sz w:val="32"/>
            <w:szCs w:val="32"/>
          </w:rPr>
          <w:delText>1</w:delText>
        </w:r>
      </w:del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B1360B" w:rsidP="00A520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836CF" w:rsidRPr="00247599" w:rsidRDefault="00657868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5" w:author="Tibor Barna" w:date="2015-12-17T09:03:00Z">
                  <w:r w:rsidRPr="006C3436" w:rsidDel="006C3436">
                    <w:rPr>
                      <w:szCs w:val="20"/>
                    </w:rPr>
                    <w:delText>17.12.2014</w:delText>
                  </w:r>
                </w:del>
                <w:ins w:id="6" w:author="Tibor Barna" w:date="2016-02-11T11:12:00Z">
                  <w:r w:rsidR="00285964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836CF" w:rsidRPr="009836CF" w:rsidRDefault="00657868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7" w:author="Tibor Barna" w:date="2016-02-11T11:12:00Z">
                  <w:r w:rsidDel="00285964">
                    <w:rPr>
                      <w:szCs w:val="20"/>
                    </w:rPr>
                    <w:delText>17.12.2014</w:delText>
                  </w:r>
                </w:del>
                <w:ins w:id="8" w:author="Gombosová Erika" w:date="2015-11-27T13:11:00Z">
                  <w:del w:id="9" w:author="Tibor Barna" w:date="2016-02-11T11:12:00Z">
                    <w:r w:rsidR="00137ED6" w:rsidDel="00285964">
                      <w:rPr>
                        <w:szCs w:val="20"/>
                      </w:rPr>
                      <w:delText>01.01.2016</w:delText>
                    </w:r>
                  </w:del>
                </w:ins>
                <w:ins w:id="10" w:author="Tibor Barna" w:date="2016-02-11T11:12:00Z">
                  <w:r w:rsidR="00285964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9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842"/>
        <w:gridCol w:w="570"/>
        <w:gridCol w:w="567"/>
        <w:gridCol w:w="712"/>
        <w:gridCol w:w="1138"/>
      </w:tblGrid>
      <w:tr w:rsidR="00B5079A" w:rsidRPr="00B5079A" w:rsidTr="000A328A">
        <w:trPr>
          <w:trHeight w:val="645"/>
        </w:trPr>
        <w:tc>
          <w:tcPr>
            <w:tcW w:w="9091" w:type="dxa"/>
            <w:gridSpan w:val="8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:rsidTr="000A328A">
        <w:trPr>
          <w:trHeight w:val="330"/>
          <w:ins w:id="12" w:author="Gombosová Erika" w:date="2015-11-27T13:12:00Z"/>
        </w:trPr>
        <w:tc>
          <w:tcPr>
            <w:tcW w:w="3262" w:type="dxa"/>
            <w:gridSpan w:val="3"/>
            <w:vAlign w:val="center"/>
          </w:tcPr>
          <w:p w:rsidR="00137ED6" w:rsidRPr="00B5079A" w:rsidRDefault="00137ED6" w:rsidP="007C0184">
            <w:pPr>
              <w:rPr>
                <w:ins w:id="13" w:author="Gombosová Erika" w:date="2015-11-27T13:12:00Z"/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29" w:type="dxa"/>
            <w:gridSpan w:val="5"/>
            <w:vAlign w:val="center"/>
          </w:tcPr>
          <w:p w:rsidR="00137ED6" w:rsidRPr="00B5079A" w:rsidRDefault="00137ED6" w:rsidP="00B5079A">
            <w:pPr>
              <w:rPr>
                <w:ins w:id="14" w:author="Gombosová Erika" w:date="2015-11-27T13:12:00Z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ins w:id="15" w:author="Gombosová Erika" w:date="2015-11-27T13:14:00Z">
              <w:r w:rsidR="00137ED6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finančná </w:t>
              </w:r>
            </w:ins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kontrola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B5079A" w:rsidRPr="00B5079A" w:rsidTr="000A328A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40" w:type="dxa"/>
            <w:gridSpan w:val="3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38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6605F7" w:rsidRDefault="007C0184" w:rsidP="00CC1D6A">
            <w:pPr>
              <w:rPr>
                <w:ins w:id="16" w:author="Gombosová Erika" w:date="2016-01-21T12:35:00Z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</w:t>
            </w:r>
            <w:ins w:id="17" w:author="Gombosová Erika" w:date="2016-01-21T12:40:00Z">
              <w:r w:rsidR="006605F7">
                <w:rPr>
                  <w:color w:val="000000"/>
                  <w:sz w:val="20"/>
                  <w:szCs w:val="20"/>
                </w:rPr>
                <w:t>?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C0184" w:rsidRDefault="006605F7">
            <w:pPr>
              <w:pStyle w:val="Default"/>
              <w:rPr>
                <w:sz w:val="20"/>
                <w:szCs w:val="20"/>
              </w:rPr>
              <w:pPrChange w:id="18" w:author="Gombosová Erika" w:date="2016-01-21T12:41:00Z">
                <w:pPr/>
              </w:pPrChange>
            </w:pPr>
            <w:ins w:id="19" w:author="Gombosová Erika" w:date="2016-01-21T12:35:00Z">
              <w:r w:rsidRP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  <w:rPrChange w:id="20" w:author="Gombosová Erika" w:date="2016-01-21T12:35:00Z">
                    <w:rPr>
                      <w:sz w:val="20"/>
                      <w:szCs w:val="20"/>
                    </w:rPr>
                  </w:rPrChange>
                </w:rPr>
                <w:t>(</w:t>
              </w:r>
            </w:ins>
            <w:ins w:id="21" w:author="Gombosová Erika" w:date="2016-01-21T12:40:00Z"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</w:ins>
            <w:ins w:id="22" w:author="Gombosová Erika" w:date="2016-01-21T12:35:00Z">
              <w:r w:rsidRP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  <w:rPrChange w:id="23" w:author="Gombosová Erika" w:date="2016-01-21T12:35:00Z">
                    <w:rPr>
                      <w:sz w:val="20"/>
                      <w:szCs w:val="20"/>
                    </w:rPr>
                  </w:rPrChange>
                </w:rPr>
                <w:t>latí do doby plnej elektronizácie a predkladania cez ITMS2014+</w:t>
              </w:r>
            </w:ins>
            <w:ins w:id="24" w:author="Gombosová Erika" w:date="2016-01-21T12:38:00Z"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. </w:t>
              </w:r>
              <w:r w:rsidRP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  <w:rPrChange w:id="25" w:author="Gombosová Erika" w:date="2016-01-21T12:38:00Z">
                    <w:rPr>
                      <w:sz w:val="20"/>
                      <w:szCs w:val="20"/>
                    </w:rPr>
                  </w:rPrChange>
                </w:rPr>
                <w:t>V prípade, ak sa ŽoP nepredkladá cez verejný portál ITMS 2014+, túto skutočnosť RO nekontroluje.</w:t>
              </w:r>
            </w:ins>
            <w:ins w:id="26" w:author="Gombosová Erika" w:date="2016-01-21T12:35:00Z">
              <w:r w:rsidRP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  <w:rPrChange w:id="27" w:author="Gombosová Erika" w:date="2016-01-21T12:35:00Z">
                    <w:rPr>
                      <w:sz w:val="20"/>
                      <w:szCs w:val="20"/>
                    </w:rPr>
                  </w:rPrChange>
                </w:rPr>
                <w:t xml:space="preserve">) </w:t>
              </w:r>
            </w:ins>
            <w:del w:id="28" w:author="Gombosová Erika" w:date="2016-01-21T12:36:00Z">
              <w:r w:rsidR="007C0184" w:rsidDel="006605F7">
                <w:rPr>
                  <w:sz w:val="20"/>
                  <w:szCs w:val="20"/>
                </w:rPr>
                <w:delText xml:space="preserve">(platí najneskôr do </w:delText>
              </w:r>
            </w:del>
            <w:del w:id="29" w:author="Gombosová Erika" w:date="2015-12-04T08:48:00Z">
              <w:r w:rsidR="007C0184" w:rsidDel="00CC1D6A">
                <w:rPr>
                  <w:sz w:val="20"/>
                  <w:szCs w:val="20"/>
                </w:rPr>
                <w:delText>31</w:delText>
              </w:r>
            </w:del>
            <w:del w:id="30" w:author="Gombosová Erika" w:date="2016-01-21T12:36:00Z">
              <w:r w:rsidR="007C0184" w:rsidDel="006605F7">
                <w:rPr>
                  <w:sz w:val="20"/>
                  <w:szCs w:val="20"/>
                </w:rPr>
                <w:delText>.</w:delText>
              </w:r>
            </w:del>
            <w:del w:id="31" w:author="Gombosová Erika" w:date="2015-12-04T08:48:00Z">
              <w:r w:rsidR="007C0184" w:rsidDel="00CC1D6A">
                <w:rPr>
                  <w:sz w:val="20"/>
                  <w:szCs w:val="20"/>
                </w:rPr>
                <w:delText>1</w:delText>
              </w:r>
            </w:del>
            <w:del w:id="32" w:author="Gombosová Erika" w:date="2016-01-21T12:36:00Z">
              <w:r w:rsidR="007C0184" w:rsidDel="006605F7">
                <w:rPr>
                  <w:sz w:val="20"/>
                  <w:szCs w:val="20"/>
                </w:rPr>
                <w:delText>2.201</w:delText>
              </w:r>
            </w:del>
            <w:del w:id="33" w:author="Gombosová Erika" w:date="2015-12-04T08:48:00Z">
              <w:r w:rsidR="007C0184" w:rsidDel="00CC1D6A">
                <w:rPr>
                  <w:sz w:val="20"/>
                  <w:szCs w:val="20"/>
                </w:rPr>
                <w:delText>5</w:delText>
              </w:r>
            </w:del>
            <w:del w:id="34" w:author="Gombosová Erika" w:date="2016-01-21T12:36:00Z">
              <w:r w:rsidR="007C0184" w:rsidDel="006605F7">
                <w:rPr>
                  <w:sz w:val="20"/>
                  <w:szCs w:val="20"/>
                </w:rPr>
                <w:delText>)?</w:delText>
              </w:r>
            </w:del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zmluve v platnom znení?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6605F7" w:rsidRPr="00770B52" w:rsidRDefault="007C0184" w:rsidP="006605F7">
            <w:pPr>
              <w:pStyle w:val="Default"/>
              <w:rPr>
                <w:ins w:id="35" w:author="Gombosová Erika" w:date="2016-01-21T12:41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137ED6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ins w:id="36" w:author="Gombosová Erika" w:date="2016-01-21T12:41:00Z">
              <w:r w:rsidR="006605F7">
                <w:rPr>
                  <w:sz w:val="20"/>
                  <w:szCs w:val="20"/>
                </w:rPr>
                <w:t xml:space="preserve">? </w: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7C0184" w:rsidRDefault="007C0184">
            <w:pPr>
              <w:pStyle w:val="Default"/>
              <w:rPr>
                <w:sz w:val="20"/>
                <w:szCs w:val="20"/>
              </w:rPr>
              <w:pPrChange w:id="37" w:author="Gombosová Erika" w:date="2016-01-21T12:41:00Z">
                <w:pPr/>
              </w:pPrChange>
            </w:pPr>
            <w:r w:rsidRPr="00137ED6">
              <w:rPr>
                <w:sz w:val="20"/>
                <w:szCs w:val="20"/>
              </w:rPr>
              <w:t xml:space="preserve"> </w:t>
            </w:r>
            <w:del w:id="38" w:author="Gombosová Erika" w:date="2016-01-21T12:37:00Z">
              <w:r w:rsidRPr="00024BB9" w:rsidDel="006605F7">
                <w:rPr>
                  <w:sz w:val="20"/>
                  <w:szCs w:val="20"/>
                </w:rPr>
                <w:delText xml:space="preserve">(platí najneskôr do </w:delText>
              </w:r>
            </w:del>
            <w:del w:id="39" w:author="Gombosová Erika" w:date="2015-12-04T08:48:00Z">
              <w:r w:rsidRPr="00024BB9" w:rsidDel="00CC1D6A">
                <w:rPr>
                  <w:sz w:val="20"/>
                  <w:szCs w:val="20"/>
                </w:rPr>
                <w:delText>31</w:delText>
              </w:r>
            </w:del>
            <w:del w:id="40" w:author="Gombosová Erika" w:date="2016-01-21T12:37:00Z">
              <w:r w:rsidRPr="00024BB9" w:rsidDel="006605F7">
                <w:rPr>
                  <w:sz w:val="20"/>
                  <w:szCs w:val="20"/>
                </w:rPr>
                <w:delText>.</w:delText>
              </w:r>
            </w:del>
            <w:del w:id="41" w:author="Gombosová Erika" w:date="2015-12-04T08:48:00Z">
              <w:r w:rsidRPr="00024BB9" w:rsidDel="00CC1D6A">
                <w:rPr>
                  <w:sz w:val="20"/>
                  <w:szCs w:val="20"/>
                </w:rPr>
                <w:delText>1</w:delText>
              </w:r>
            </w:del>
            <w:del w:id="42" w:author="Gombosová Erika" w:date="2016-01-21T12:37:00Z">
              <w:r w:rsidRPr="00024BB9" w:rsidDel="006605F7">
                <w:rPr>
                  <w:sz w:val="20"/>
                  <w:szCs w:val="20"/>
                </w:rPr>
                <w:delText>2.201</w:delText>
              </w:r>
            </w:del>
            <w:del w:id="43" w:author="Gombosová Erika" w:date="2015-12-04T08:48:00Z">
              <w:r w:rsidRPr="00024BB9" w:rsidDel="00CC1D6A">
                <w:rPr>
                  <w:sz w:val="20"/>
                  <w:szCs w:val="20"/>
                </w:rPr>
                <w:delText>5</w:delText>
              </w:r>
            </w:del>
            <w:del w:id="44" w:author="Gombosová Erika" w:date="2016-01-21T12:37:00Z">
              <w:r w:rsidRPr="00024BB9" w:rsidDel="006605F7">
                <w:rPr>
                  <w:sz w:val="20"/>
                  <w:szCs w:val="20"/>
                </w:rPr>
                <w:delText>)?</w:delText>
              </w:r>
            </w:del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102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137E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účtovné doklady</w:t>
            </w:r>
            <w:del w:id="45" w:author="Gombosová Erika" w:date="2015-11-27T13:15:00Z">
              <w:r w:rsidDel="00137ED6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r>
              <w:rPr>
                <w:color w:val="000000"/>
                <w:sz w:val="20"/>
                <w:szCs w:val="20"/>
              </w:rPr>
              <w:t xml:space="preserve">, resp. dokumentáciu, ktorá ich nahradzuje, v originálnom vyhotovení, príp. ním overenú kópiu potvrdenú podpisom štatutárneho orgánu prijímateľa alebo ním poverenej osoby v zmysle zmluvy 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229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1658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ins w:id="46" w:author="Gombosová Erika" w:date="2015-12-11T08:29:00Z">
              <w:r w:rsidR="001658C2">
                <w:rPr>
                  <w:color w:val="000000"/>
                  <w:sz w:val="20"/>
                  <w:szCs w:val="20"/>
                </w:rPr>
                <w:t>základná</w:t>
              </w:r>
            </w:ins>
            <w:ins w:id="47" w:author="Gombosová Erika" w:date="2015-12-02T10:26:00Z">
              <w:r w:rsidR="00890458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48" w:author="Gombosová Erika" w:date="2015-11-27T13:25:00Z">
              <w:r w:rsidR="00024BB9">
                <w:rPr>
                  <w:color w:val="000000"/>
                  <w:sz w:val="20"/>
                  <w:szCs w:val="20"/>
                </w:rPr>
                <w:t>finančná kontrola</w:t>
              </w:r>
            </w:ins>
            <w:del w:id="49" w:author="Gombosová Erika" w:date="2015-11-27T13:25:00Z">
              <w:r w:rsidDel="00024BB9">
                <w:rPr>
                  <w:color w:val="000000"/>
                  <w:sz w:val="20"/>
                  <w:szCs w:val="20"/>
                </w:rPr>
                <w:delText xml:space="preserve">vnútorná administratívna </w:delText>
              </w:r>
            </w:del>
            <w:r>
              <w:rPr>
                <w:color w:val="000000"/>
                <w:sz w:val="20"/>
                <w:szCs w:val="20"/>
              </w:rPr>
              <w:t xml:space="preserve"> </w:t>
            </w:r>
            <w:del w:id="50" w:author="Gombosová Erika" w:date="2015-12-11T08:30:00Z">
              <w:r w:rsidDel="001658C2">
                <w:rPr>
                  <w:color w:val="000000"/>
                  <w:sz w:val="20"/>
                  <w:szCs w:val="20"/>
                </w:rPr>
                <w:delText xml:space="preserve">kontrola </w:delText>
              </w:r>
            </w:del>
            <w:r>
              <w:rPr>
                <w:color w:val="000000"/>
                <w:sz w:val="20"/>
                <w:szCs w:val="20"/>
              </w:rPr>
              <w:t>podľa §</w:t>
            </w:r>
            <w:del w:id="51" w:author="Gombosová Erika" w:date="2015-11-27T13:26:00Z">
              <w:r w:rsidDel="00024BB9">
                <w:rPr>
                  <w:color w:val="000000"/>
                  <w:sz w:val="20"/>
                  <w:szCs w:val="20"/>
                </w:rPr>
                <w:delText>9a</w:delText>
              </w:r>
            </w:del>
            <w:ins w:id="52" w:author="Gombosová Erika" w:date="2015-12-11T08:30:00Z">
              <w:r w:rsidR="001658C2">
                <w:rPr>
                  <w:color w:val="000000"/>
                  <w:sz w:val="20"/>
                  <w:szCs w:val="20"/>
                </w:rPr>
                <w:t>7</w:t>
              </w:r>
            </w:ins>
            <w:r>
              <w:rPr>
                <w:color w:val="000000"/>
                <w:sz w:val="20"/>
                <w:szCs w:val="20"/>
              </w:rPr>
              <w:t xml:space="preserve"> zákona č</w:t>
            </w:r>
            <w:r w:rsidRPr="001658C2">
              <w:rPr>
                <w:color w:val="000000"/>
                <w:sz w:val="20"/>
                <w:szCs w:val="20"/>
              </w:rPr>
              <w:t xml:space="preserve">. </w:t>
            </w:r>
            <w:ins w:id="53" w:author="Gombosová Erika" w:date="2015-12-11T08:25:00Z">
              <w:r w:rsidR="001658C2">
                <w:rPr>
                  <w:color w:val="000000"/>
                  <w:sz w:val="20"/>
                  <w:szCs w:val="20"/>
                </w:rPr>
                <w:t>357</w:t>
              </w:r>
            </w:ins>
            <w:del w:id="54" w:author="Gombosová Erika" w:date="2015-11-27T13:26:00Z">
              <w:r w:rsidRPr="001658C2" w:rsidDel="00024BB9">
                <w:rPr>
                  <w:color w:val="000000"/>
                  <w:sz w:val="20"/>
                  <w:szCs w:val="20"/>
                </w:rPr>
                <w:delText>502</w:delText>
              </w:r>
            </w:del>
            <w:r w:rsidRPr="001658C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20</w:t>
            </w:r>
            <w:ins w:id="55" w:author="Gombosová Erika" w:date="2015-11-27T13:26:00Z">
              <w:r w:rsidR="00024BB9">
                <w:rPr>
                  <w:color w:val="000000"/>
                  <w:sz w:val="20"/>
                  <w:szCs w:val="20"/>
                </w:rPr>
                <w:t>15</w:t>
              </w:r>
            </w:ins>
            <w:del w:id="56" w:author="Gombosová Erika" w:date="2015-11-27T13:26:00Z">
              <w:r w:rsidDel="00024BB9">
                <w:rPr>
                  <w:color w:val="000000"/>
                  <w:sz w:val="20"/>
                  <w:szCs w:val="20"/>
                </w:rPr>
                <w:delText>01</w:delText>
              </w:r>
            </w:del>
            <w:r>
              <w:rPr>
                <w:color w:val="000000"/>
                <w:sz w:val="20"/>
                <w:szCs w:val="20"/>
              </w:rPr>
              <w:t xml:space="preserve"> Z. z. o finančnej kontrole a </w:t>
            </w:r>
            <w:del w:id="57" w:author="Gombosová Erika" w:date="2015-11-27T13:26:00Z">
              <w:r w:rsidDel="00024BB9">
                <w:rPr>
                  <w:color w:val="000000"/>
                  <w:sz w:val="20"/>
                  <w:szCs w:val="20"/>
                </w:rPr>
                <w:delText>vnútornom</w:delText>
              </w:r>
            </w:del>
            <w:r>
              <w:rPr>
                <w:color w:val="000000"/>
                <w:sz w:val="20"/>
                <w:szCs w:val="20"/>
              </w:rPr>
              <w:t xml:space="preserve"> audite a o zmene a doplnení niektorých zákonov </w:t>
            </w:r>
            <w:del w:id="58" w:author="Gombosová Erika" w:date="2015-11-27T13:26:00Z">
              <w:r w:rsidDel="00024BB9">
                <w:rPr>
                  <w:color w:val="000000"/>
                  <w:sz w:val="20"/>
                  <w:szCs w:val="20"/>
                </w:rPr>
                <w:delText>v znení neskorších predpisov</w:delText>
              </w:r>
            </w:del>
            <w:r>
              <w:rPr>
                <w:color w:val="000000"/>
                <w:sz w:val="20"/>
                <w:szCs w:val="20"/>
              </w:rPr>
              <w:t xml:space="preserve">? Pozn. RO je povinný vykonať </w:t>
            </w:r>
            <w:ins w:id="59" w:author="Gombosová Erika" w:date="2015-12-11T08:30:00Z">
              <w:r w:rsidR="001658C2">
                <w:rPr>
                  <w:color w:val="000000"/>
                  <w:sz w:val="20"/>
                  <w:szCs w:val="20"/>
                </w:rPr>
                <w:t>základnú</w:t>
              </w:r>
            </w:ins>
            <w:del w:id="60" w:author="Gombosová Erika" w:date="2015-11-27T13:27:00Z">
              <w:r w:rsidDel="00024BB9">
                <w:rPr>
                  <w:color w:val="000000"/>
                  <w:sz w:val="20"/>
                  <w:szCs w:val="20"/>
                </w:rPr>
                <w:delText xml:space="preserve">vnútornú </w:delText>
              </w:r>
            </w:del>
            <w:del w:id="61" w:author="Gombosová Erika" w:date="2015-12-11T08:30:00Z">
              <w:r w:rsidDel="001658C2">
                <w:rPr>
                  <w:color w:val="000000"/>
                  <w:sz w:val="20"/>
                  <w:szCs w:val="20"/>
                </w:rPr>
                <w:delText>administratívnu</w:delText>
              </w:r>
            </w:del>
            <w:r>
              <w:rPr>
                <w:color w:val="000000"/>
                <w:sz w:val="20"/>
                <w:szCs w:val="20"/>
              </w:rPr>
              <w:t xml:space="preserve"> </w:t>
            </w:r>
            <w:ins w:id="62" w:author="Gombosová Erika" w:date="2015-12-02T10:26:00Z">
              <w:r w:rsidR="00890458">
                <w:rPr>
                  <w:color w:val="000000"/>
                  <w:sz w:val="20"/>
                  <w:szCs w:val="20"/>
                </w:rPr>
                <w:t xml:space="preserve">finančnú </w:t>
              </w:r>
            </w:ins>
            <w:r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del w:id="63" w:author="Gombosová Erika" w:date="2015-11-27T13:27:00Z">
              <w:r w:rsidDel="00024BB9">
                <w:rPr>
                  <w:color w:val="000000"/>
                  <w:sz w:val="20"/>
                  <w:szCs w:val="20"/>
                </w:rPr>
                <w:delText>9a</w:delText>
              </w:r>
            </w:del>
            <w:ins w:id="64" w:author="Gombosová Erika" w:date="2015-11-27T13:29:00Z">
              <w:r w:rsidR="00093C2F">
                <w:rPr>
                  <w:color w:val="000000"/>
                  <w:sz w:val="20"/>
                  <w:szCs w:val="20"/>
                </w:rPr>
                <w:t xml:space="preserve">6 ods. </w:t>
              </w:r>
            </w:ins>
            <w:ins w:id="65" w:author="Gombosová Erika" w:date="2015-12-02T09:30:00Z">
              <w:r w:rsidR="007E1726">
                <w:rPr>
                  <w:color w:val="000000"/>
                  <w:sz w:val="20"/>
                  <w:szCs w:val="20"/>
                </w:rPr>
                <w:t>4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  <w:del w:id="66" w:author="Gombosová Erika" w:date="2015-12-11T08:26:00Z">
              <w:r w:rsidDel="001658C2">
                <w:rPr>
                  <w:color w:val="000000"/>
                  <w:sz w:val="20"/>
                  <w:szCs w:val="20"/>
                </w:rPr>
                <w:delText>písm. a)-</w:delText>
              </w:r>
            </w:del>
            <w:del w:id="67" w:author="Gombosová Erika" w:date="2015-12-02T09:31:00Z">
              <w:r w:rsidDel="007E1726">
                <w:rPr>
                  <w:color w:val="000000"/>
                  <w:sz w:val="20"/>
                  <w:szCs w:val="20"/>
                </w:rPr>
                <w:delText>h</w:delText>
              </w:r>
            </w:del>
            <w:del w:id="68" w:author="Gombosová Erika" w:date="2015-12-11T08:26:00Z">
              <w:r w:rsidRPr="007E1726" w:rsidDel="001658C2">
                <w:rPr>
                  <w:color w:val="000000"/>
                  <w:sz w:val="20"/>
                  <w:szCs w:val="20"/>
                </w:rPr>
                <w:delText>)</w:delText>
              </w:r>
            </w:del>
            <w:r w:rsidRPr="007E1726">
              <w:rPr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pStyle w:val="Default"/>
              <w:rPr>
                <w:sz w:val="20"/>
                <w:szCs w:val="20"/>
              </w:rPr>
              <w:pPrChange w:id="69" w:author="Gombosová Erika" w:date="2016-01-21T12:44:00Z">
                <w:pPr/>
              </w:pPrChange>
            </w:pPr>
            <w:r w:rsidRPr="00CC1D6A">
              <w:rPr>
                <w:sz w:val="20"/>
                <w:szCs w:val="20"/>
              </w:rPr>
              <w:t>Je ŽoP podpísaná štatutárnym orgánom prijímateľa alebo ním poverenou osobou</w:t>
            </w:r>
            <w:ins w:id="70" w:author="Gombosová Erika" w:date="2016-01-21T12:47:00Z">
              <w:r w:rsidR="00503240">
                <w:rPr>
                  <w:sz w:val="20"/>
                  <w:szCs w:val="20"/>
                </w:rPr>
                <w:t>?</w:t>
              </w:r>
            </w:ins>
            <w:r w:rsidRPr="00CC1D6A">
              <w:rPr>
                <w:sz w:val="20"/>
                <w:szCs w:val="20"/>
              </w:rPr>
              <w:t xml:space="preserve"> </w:t>
            </w:r>
            <w:del w:id="71" w:author="Gombosová Erika" w:date="2016-01-21T12:43:00Z">
              <w:r w:rsidRPr="00CC1D6A" w:rsidDel="006605F7">
                <w:rPr>
                  <w:sz w:val="20"/>
                  <w:szCs w:val="20"/>
                </w:rPr>
                <w:delText xml:space="preserve">(platí najneskôr do </w:delText>
              </w:r>
            </w:del>
            <w:del w:id="72" w:author="Gombosová Erika" w:date="2015-12-04T08:49:00Z">
              <w:r w:rsidRPr="00CC1D6A" w:rsidDel="00CC1D6A">
                <w:rPr>
                  <w:sz w:val="20"/>
                  <w:szCs w:val="20"/>
                </w:rPr>
                <w:delText>31</w:delText>
              </w:r>
            </w:del>
            <w:del w:id="73" w:author="Gombosová Erika" w:date="2016-01-21T12:43:00Z">
              <w:r w:rsidRPr="00CC1D6A" w:rsidDel="006605F7">
                <w:rPr>
                  <w:sz w:val="20"/>
                  <w:szCs w:val="20"/>
                </w:rPr>
                <w:delText>.</w:delText>
              </w:r>
            </w:del>
            <w:del w:id="74" w:author="Gombosová Erika" w:date="2015-12-04T08:49:00Z">
              <w:r w:rsidRPr="00CC1D6A" w:rsidDel="00CC1D6A">
                <w:rPr>
                  <w:sz w:val="20"/>
                  <w:szCs w:val="20"/>
                </w:rPr>
                <w:delText>1</w:delText>
              </w:r>
            </w:del>
            <w:del w:id="75" w:author="Gombosová Erika" w:date="2016-01-21T12:43:00Z">
              <w:r w:rsidRPr="00CC1D6A" w:rsidDel="006605F7">
                <w:rPr>
                  <w:sz w:val="20"/>
                  <w:szCs w:val="20"/>
                </w:rPr>
                <w:delText>2.201</w:delText>
              </w:r>
            </w:del>
            <w:del w:id="76" w:author="Gombosová Erika" w:date="2015-12-04T08:49:00Z">
              <w:r w:rsidRPr="00CC1D6A" w:rsidDel="00CC1D6A">
                <w:rPr>
                  <w:sz w:val="20"/>
                  <w:szCs w:val="20"/>
                </w:rPr>
                <w:delText>5</w:delText>
              </w:r>
            </w:del>
            <w:del w:id="77" w:author="Gombosová Erika" w:date="2016-01-21T12:43:00Z">
              <w:r w:rsidRPr="00CC1D6A" w:rsidDel="006605F7">
                <w:rPr>
                  <w:sz w:val="20"/>
                  <w:szCs w:val="20"/>
                </w:rPr>
                <w:delText>)</w:delText>
              </w:r>
            </w:del>
            <w:ins w:id="78" w:author="Gombosová Erika" w:date="2016-01-21T12:44:00Z"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 (</w: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  <w:del w:id="79" w:author="Gombosová Erika" w:date="2016-01-21T12:44:00Z">
              <w:r w:rsidRPr="00CC1D6A" w:rsidDel="006605F7">
                <w:rPr>
                  <w:sz w:val="20"/>
                  <w:szCs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zmluvy o poskytnutí NFP?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76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celkovej sumy za príslušnú skupinu výdavkov a celkovej sumy NFP v zmysle zmluvy?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DPH pri deklarovaných výdavkoch v ŽoP prijímateľa, ktorý je platiteľom DPH oprávneným výdavkom</w:t>
            </w:r>
            <w:del w:id="80" w:author="Gombosová Erika" w:date="2015-11-27T13:35:00Z">
              <w:r w:rsidDel="00093C2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76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1785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del w:id="81" w:author="Gombosová Erika" w:date="2016-01-05T10:06:00Z">
              <w:r w:rsidDel="00014C97">
                <w:rPr>
                  <w:color w:val="000000"/>
                  <w:sz w:val="20"/>
                  <w:szCs w:val="20"/>
                </w:rPr>
                <w:delText>ERDF</w:delText>
              </w:r>
            </w:del>
            <w:ins w:id="82" w:author="Gombosová Erika" w:date="2016-01-05T10:06:00Z">
              <w:r w:rsidR="00014C97">
                <w:rPr>
                  <w:color w:val="000000"/>
                  <w:sz w:val="20"/>
                  <w:szCs w:val="20"/>
                </w:rPr>
                <w:t>EFRR</w:t>
              </w:r>
            </w:ins>
            <w:r>
              <w:rPr>
                <w:color w:val="000000"/>
                <w:sz w:val="20"/>
                <w:szCs w:val="20"/>
              </w:rPr>
              <w:t xml:space="preserve"> v zmysle čl. 3 nariadenia o EFRR,</w:t>
            </w:r>
            <w:r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765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finančné prostriedky/neoprávnené deklarované výdavky v zmysle nastavených národných pravidiel (operačný program, programový manuál, výzva/písomné vyzvanie, schéma štátnej pomoci, schéma pomoci de minimis a 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del w:id="83" w:author="Gombosová Erika" w:date="2016-01-05T10:06:00Z">
              <w:r w:rsidDel="00014C97">
                <w:rPr>
                  <w:color w:val="000000"/>
                  <w:sz w:val="20"/>
                  <w:szCs w:val="20"/>
                </w:rPr>
                <w:delText>ERDF</w:delText>
              </w:r>
            </w:del>
            <w:ins w:id="84" w:author="Gombosová Erika" w:date="2016-01-05T10:06:00Z">
              <w:r w:rsidR="00014C97">
                <w:rPr>
                  <w:color w:val="000000"/>
                  <w:sz w:val="20"/>
                  <w:szCs w:val="20"/>
                </w:rPr>
                <w:t>EFRR</w:t>
              </w:r>
            </w:ins>
            <w:r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del w:id="85" w:author="Gombosová Erika" w:date="2016-01-05T10:06:00Z">
              <w:r w:rsidDel="00014C97">
                <w:rPr>
                  <w:color w:val="000000"/>
                  <w:sz w:val="20"/>
                  <w:szCs w:val="20"/>
                </w:rPr>
                <w:delText>ERDF</w:delText>
              </w:r>
            </w:del>
            <w:ins w:id="86" w:author="Gombosová Erika" w:date="2016-01-05T10:06:00Z">
              <w:r w:rsidR="00014C97">
                <w:rPr>
                  <w:color w:val="000000"/>
                  <w:sz w:val="20"/>
                  <w:szCs w:val="20"/>
                </w:rPr>
                <w:t>EFRR</w:t>
              </w:r>
            </w:ins>
            <w:r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v prípade projektu EÚS </w:t>
            </w:r>
            <w:del w:id="87" w:author="Gombosová Erika" w:date="2015-11-27T13:38:00Z">
              <w:r w:rsidDel="00093C2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r>
              <w:rPr>
                <w:color w:val="000000"/>
                <w:sz w:val="20"/>
                <w:szCs w:val="20"/>
              </w:rPr>
              <w:t>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1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1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102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 rámci záverov kontroly verejného obstarávania/obstarávania konštatované pripustenie </w:t>
            </w:r>
            <w:r>
              <w:rPr>
                <w:color w:val="000000"/>
                <w:sz w:val="20"/>
                <w:szCs w:val="20"/>
              </w:rPr>
              <w:lastRenderedPageBreak/>
              <w:t>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014C97" w:rsidP="00014C97">
            <w:pPr>
              <w:jc w:val="center"/>
              <w:rPr>
                <w:color w:val="000000"/>
                <w:sz w:val="20"/>
                <w:szCs w:val="20"/>
              </w:rPr>
            </w:pPr>
            <w:ins w:id="88" w:author="Gombosová Erika" w:date="2016-01-05T10:07:00Z">
              <w:r>
                <w:rPr>
                  <w:color w:val="000000"/>
                  <w:sz w:val="20"/>
                  <w:szCs w:val="20"/>
                </w:rPr>
                <w:t>4</w:t>
              </w:r>
            </w:ins>
            <w:del w:id="89" w:author="Gombosová Erika" w:date="2016-01-05T10:07:00Z">
              <w:r w:rsidR="007C0184" w:rsidDel="00014C97">
                <w:rPr>
                  <w:color w:val="000000"/>
                  <w:sz w:val="20"/>
                  <w:szCs w:val="20"/>
                </w:rPr>
                <w:delText>5</w:delText>
              </w:r>
            </w:del>
            <w:r w:rsidR="007C0184">
              <w:rPr>
                <w:color w:val="000000"/>
                <w:sz w:val="20"/>
                <w:szCs w:val="20"/>
              </w:rPr>
              <w:t>.</w:t>
            </w:r>
            <w:ins w:id="90" w:author="Gombosová Erika" w:date="2016-01-05T10:07:00Z">
              <w:r>
                <w:rPr>
                  <w:color w:val="000000"/>
                  <w:sz w:val="20"/>
                  <w:szCs w:val="20"/>
                </w:rPr>
                <w:t>1</w:t>
              </w:r>
            </w:ins>
            <w:del w:id="91" w:author="Gombosová Erika" w:date="2016-01-05T10:07:00Z">
              <w:r w:rsidR="007C0184" w:rsidDel="00014C97">
                <w:rPr>
                  <w:color w:val="000000"/>
                  <w:sz w:val="20"/>
                  <w:szCs w:val="20"/>
                </w:rPr>
                <w:delText>2</w:delText>
              </w:r>
            </w:del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Finančné opravy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31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A328A" w:rsidRPr="00C11731" w:rsidTr="00247599">
        <w:trPr>
          <w:trHeight w:val="330"/>
        </w:trPr>
        <w:tc>
          <w:tcPr>
            <w:tcW w:w="9091" w:type="dxa"/>
            <w:gridSpan w:val="8"/>
            <w:vAlign w:val="center"/>
            <w:hideMark/>
          </w:tcPr>
          <w:p w:rsidR="000A328A" w:rsidRPr="00230B5A" w:rsidRDefault="000A328A" w:rsidP="000A328A">
            <w:pPr>
              <w:jc w:val="both"/>
              <w:rPr>
                <w:ins w:id="92" w:author="Gombosová Erika" w:date="2015-11-27T14:00:00Z"/>
                <w:b/>
                <w:sz w:val="20"/>
                <w:szCs w:val="20"/>
                <w:rPrChange w:id="93" w:author="Gombosová Erika" w:date="2015-12-11T08:36:00Z">
                  <w:rPr>
                    <w:ins w:id="94" w:author="Gombosová Erika" w:date="2015-11-27T14:00:00Z"/>
                    <w:b/>
                  </w:rPr>
                </w:rPrChange>
              </w:rPr>
            </w:pPr>
            <w:ins w:id="95" w:author="Gombosová Erika" w:date="2015-11-27T14:00:00Z">
              <w:r w:rsidRPr="007C64A9">
                <w:rPr>
                  <w:b/>
                </w:rPr>
                <w:t>V</w:t>
              </w:r>
              <w:r w:rsidRPr="00230B5A">
                <w:rPr>
                  <w:b/>
                  <w:sz w:val="20"/>
                  <w:szCs w:val="20"/>
                  <w:rPrChange w:id="96" w:author="Gombosová Erika" w:date="2015-12-11T08:36:00Z">
                    <w:rPr>
                      <w:b/>
                    </w:rPr>
                  </w:rPrChange>
                </w:rPr>
                <w:t>YJADRENIE</w:t>
              </w:r>
            </w:ins>
          </w:p>
          <w:p w:rsidR="000A328A" w:rsidRPr="00230B5A" w:rsidRDefault="000A328A" w:rsidP="000A328A">
            <w:pPr>
              <w:jc w:val="both"/>
              <w:rPr>
                <w:ins w:id="97" w:author="Gombosová Erika" w:date="2015-11-27T14:00:00Z"/>
                <w:sz w:val="20"/>
                <w:szCs w:val="20"/>
                <w:rPrChange w:id="98" w:author="Gombosová Erika" w:date="2015-12-11T08:36:00Z">
                  <w:rPr>
                    <w:ins w:id="99" w:author="Gombosová Erika" w:date="2015-11-27T14:00:00Z"/>
                  </w:rPr>
                </w:rPrChange>
              </w:rPr>
            </w:pPr>
          </w:p>
          <w:p w:rsidR="00FA45CC" w:rsidRPr="00FA45CC" w:rsidRDefault="000A328A" w:rsidP="00FA45CC">
            <w:pPr>
              <w:rPr>
                <w:ins w:id="100" w:author="Gombosová Erika" w:date="2015-12-15T13:27:00Z"/>
                <w:sz w:val="20"/>
                <w:szCs w:val="20"/>
                <w:rPrChange w:id="101" w:author="Gombosová Erika" w:date="2015-12-15T13:27:00Z">
                  <w:rPr>
                    <w:ins w:id="102" w:author="Gombosová Erika" w:date="2015-12-15T13:27:00Z"/>
                  </w:rPr>
                </w:rPrChange>
              </w:rPr>
            </w:pPr>
            <w:del w:id="103" w:author="Gombosová Erika" w:date="2015-11-27T14:00:00Z">
              <w:r w:rsidRPr="000A328A" w:rsidDel="000A328A">
                <w:rPr>
                  <w:color w:val="000000"/>
                  <w:sz w:val="20"/>
                  <w:szCs w:val="20"/>
                </w:rPr>
                <w:delText> </w:delText>
              </w:r>
            </w:del>
            <w:ins w:id="104" w:author="Gombosová Erika" w:date="2015-12-15T13:27:00Z">
              <w:r w:rsidR="00FA45CC" w:rsidRPr="00FA45CC">
                <w:rPr>
                  <w:sz w:val="20"/>
                  <w:szCs w:val="20"/>
                  <w:rPrChange w:id="105" w:author="Gombosová Erika" w:date="2015-12-15T13:27:00Z">
                    <w:rPr/>
                  </w:rPrChange>
                </w:rPr>
                <w:t xml:space="preserve">Na základe overených skutočností potvrdzujem, že  </w:t>
              </w:r>
            </w:ins>
            <w:customXmlInsRangeStart w:id="106" w:author="Gombosová Erika" w:date="2015-12-15T13:27:00Z"/>
            <w:sdt>
              <w:sdtPr>
                <w:rPr>
                  <w:sz w:val="20"/>
                  <w:szCs w:val="20"/>
                </w:rPr>
                <w:id w:val="-335158929"/>
                <w:placeholder>
                  <w:docPart w:val="EEEF032856FC4086ADBC621FC43E4E8C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InsRangeEnd w:id="106"/>
                <w:ins w:id="107" w:author="Gombosová Erika" w:date="2015-12-15T13:27:00Z">
                  <w:r w:rsidR="00FA45CC" w:rsidRPr="00FA45CC">
                    <w:rPr>
                      <w:sz w:val="20"/>
                      <w:szCs w:val="20"/>
                      <w:rPrChange w:id="108" w:author="Gombosová Erika" w:date="2015-12-15T13:27:00Z">
                        <w:rPr/>
                      </w:rPrChange>
                    </w:rPr>
                    <w:t>Vyberte položku.</w:t>
                  </w:r>
                </w:ins>
                <w:customXmlInsRangeStart w:id="109" w:author="Gombosová Erika" w:date="2015-12-15T13:27:00Z"/>
              </w:sdtContent>
            </w:sdt>
            <w:customXmlInsRangeEnd w:id="109"/>
            <w:ins w:id="110" w:author="Gombosová Erika" w:date="2015-12-15T13:27:00Z">
              <w:r w:rsidR="00FA45CC" w:rsidRPr="00FA45CC">
                <w:rPr>
                  <w:sz w:val="20"/>
                  <w:szCs w:val="20"/>
                  <w:rPrChange w:id="111" w:author="Gombosová Erika" w:date="2015-12-15T13:27:00Z">
                    <w:rPr/>
                  </w:rPrChange>
                </w:rPr>
                <w:t xml:space="preserve">   </w:t>
              </w:r>
            </w:ins>
          </w:p>
          <w:p w:rsidR="00934596" w:rsidRPr="00934596" w:rsidRDefault="00934596" w:rsidP="00934596">
            <w:pPr>
              <w:rPr>
                <w:ins w:id="112" w:author="Gombosová Erika" w:date="2015-12-15T13:26:00Z"/>
                <w:sz w:val="20"/>
                <w:szCs w:val="20"/>
                <w:rPrChange w:id="113" w:author="Gombosová Erika" w:date="2015-12-15T13:26:00Z">
                  <w:rPr>
                    <w:ins w:id="114" w:author="Gombosová Erika" w:date="2015-12-15T13:26:00Z"/>
                  </w:rPr>
                </w:rPrChange>
              </w:rPr>
            </w:pPr>
            <w:ins w:id="115" w:author="Gombosová Erika" w:date="2015-12-15T13:26:00Z">
              <w:r w:rsidRPr="00934596">
                <w:rPr>
                  <w:sz w:val="20"/>
                  <w:szCs w:val="20"/>
                  <w:rPrChange w:id="116" w:author="Gombosová Erika" w:date="2015-12-15T13:26:00Z">
                    <w:rPr/>
                  </w:rPrChange>
                </w:rPr>
                <w:t xml:space="preserve">  </w:t>
              </w:r>
            </w:ins>
          </w:p>
          <w:p w:rsidR="002E387D" w:rsidRPr="00C11731" w:rsidRDefault="002E387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  <w:pPrChange w:id="117" w:author="Gombosová Erika" w:date="2015-12-11T08:34:00Z">
                <w:pPr/>
              </w:pPrChange>
            </w:pPr>
          </w:p>
        </w:tc>
      </w:tr>
      <w:tr w:rsidR="000A328A" w:rsidRPr="00C11731" w:rsidTr="000A328A">
        <w:trPr>
          <w:trHeight w:val="330"/>
          <w:ins w:id="118" w:author="Gombosová Erika" w:date="2015-11-27T14:00:00Z"/>
        </w:trPr>
        <w:tc>
          <w:tcPr>
            <w:tcW w:w="1711" w:type="dxa"/>
            <w:gridSpan w:val="2"/>
            <w:vAlign w:val="center"/>
          </w:tcPr>
          <w:p w:rsidR="000A328A" w:rsidRPr="002816D8" w:rsidRDefault="000A328A" w:rsidP="007C0184">
            <w:pPr>
              <w:rPr>
                <w:ins w:id="119" w:author="Gombosová Erika" w:date="2015-11-27T14:00:00Z"/>
                <w:b/>
                <w:bCs/>
                <w:sz w:val="20"/>
                <w:szCs w:val="20"/>
                <w:rPrChange w:id="120" w:author="Gombosová Erika" w:date="2015-12-02T10:46:00Z">
                  <w:rPr>
                    <w:ins w:id="121" w:author="Gombosová Erika" w:date="2015-11-27T14:00:00Z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r w:rsidRPr="002816D8">
              <w:rPr>
                <w:b/>
                <w:bCs/>
                <w:sz w:val="20"/>
                <w:szCs w:val="20"/>
                <w:rPrChange w:id="122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t>Kontrolu vykonal:</w:t>
            </w:r>
            <w:r w:rsidRPr="002816D8">
              <w:rPr>
                <w:rStyle w:val="Odkaznapoznmkupodiarou"/>
                <w:b/>
                <w:bCs/>
                <w:sz w:val="20"/>
                <w:szCs w:val="20"/>
                <w:rPrChange w:id="123" w:author="Gombosová Erika" w:date="2015-12-02T10:46:00Z">
                  <w:rPr>
                    <w:rStyle w:val="Odkaznapoznmkupodiarou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footnoteReference w:id="2"/>
            </w:r>
          </w:p>
        </w:tc>
        <w:tc>
          <w:tcPr>
            <w:tcW w:w="7380" w:type="dxa"/>
            <w:gridSpan w:val="6"/>
            <w:vAlign w:val="center"/>
          </w:tcPr>
          <w:p w:rsidR="000A328A" w:rsidRPr="002816D8" w:rsidRDefault="000A328A" w:rsidP="00C11731">
            <w:pPr>
              <w:rPr>
                <w:ins w:id="129" w:author="Gombosová Erika" w:date="2015-11-27T14:00:00Z"/>
                <w:color w:val="000000"/>
                <w:sz w:val="20"/>
                <w:szCs w:val="20"/>
                <w:rPrChange w:id="130" w:author="Gombosová Erika" w:date="2015-12-02T10:46:00Z">
                  <w:rPr>
                    <w:ins w:id="131" w:author="Gombosová Erika" w:date="2015-11-27T14:00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C11731" w:rsidRPr="002816D8" w:rsidRDefault="00C11731" w:rsidP="007C0184">
            <w:pPr>
              <w:rPr>
                <w:b/>
                <w:bCs/>
                <w:sz w:val="20"/>
                <w:szCs w:val="20"/>
                <w:rPrChange w:id="132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r w:rsidRPr="002816D8">
              <w:rPr>
                <w:b/>
                <w:bCs/>
                <w:sz w:val="20"/>
                <w:szCs w:val="20"/>
                <w:rPrChange w:id="133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t>Dátum: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2816D8" w:rsidRDefault="00C11731" w:rsidP="00C11731">
            <w:pPr>
              <w:rPr>
                <w:color w:val="000000"/>
                <w:sz w:val="20"/>
                <w:szCs w:val="20"/>
                <w:rPrChange w:id="134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r w:rsidRPr="002816D8">
              <w:rPr>
                <w:color w:val="000000"/>
                <w:sz w:val="20"/>
                <w:szCs w:val="20"/>
                <w:rPrChange w:id="135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2816D8" w:rsidRDefault="00C11731" w:rsidP="007C0184">
            <w:pPr>
              <w:rPr>
                <w:b/>
                <w:bCs/>
                <w:sz w:val="20"/>
                <w:szCs w:val="20"/>
                <w:rPrChange w:id="136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r w:rsidRPr="002816D8">
              <w:rPr>
                <w:b/>
                <w:bCs/>
                <w:sz w:val="20"/>
                <w:szCs w:val="20"/>
                <w:rPrChange w:id="137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t>Podpis: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2816D8" w:rsidRDefault="00C11731" w:rsidP="00C11731">
            <w:pPr>
              <w:rPr>
                <w:color w:val="000000"/>
                <w:sz w:val="20"/>
                <w:szCs w:val="20"/>
                <w:rPrChange w:id="138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r w:rsidRPr="002816D8">
              <w:rPr>
                <w:color w:val="000000"/>
                <w:sz w:val="20"/>
                <w:szCs w:val="20"/>
                <w:rPrChange w:id="139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9091" w:type="dxa"/>
            <w:gridSpan w:val="8"/>
            <w:noWrap/>
            <w:hideMark/>
          </w:tcPr>
          <w:p w:rsidR="00C11731" w:rsidRPr="002816D8" w:rsidRDefault="00C11731" w:rsidP="00C11731">
            <w:pPr>
              <w:rPr>
                <w:color w:val="000000"/>
                <w:sz w:val="20"/>
                <w:szCs w:val="20"/>
                <w:rPrChange w:id="140" w:author="Gombosová Erika" w:date="2015-12-02T10:46:00Z">
                  <w:rPr>
                    <w:rFonts w:ascii="Arial Narrow" w:hAnsi="Arial Narrow"/>
                    <w:color w:val="000000"/>
                    <w:sz w:val="22"/>
                    <w:szCs w:val="22"/>
                  </w:rPr>
                </w:rPrChange>
              </w:rPr>
            </w:pPr>
            <w:r w:rsidRPr="002816D8">
              <w:rPr>
                <w:color w:val="000000"/>
                <w:sz w:val="20"/>
                <w:szCs w:val="20"/>
                <w:rPrChange w:id="141" w:author="Gombosová Erika" w:date="2015-12-02T10:46:00Z">
                  <w:rPr>
                    <w:rFonts w:ascii="Arial Narrow" w:hAnsi="Arial Narrow"/>
                    <w:color w:val="000000"/>
                    <w:sz w:val="22"/>
                    <w:szCs w:val="22"/>
                  </w:rPr>
                </w:rPrChange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C11731" w:rsidRPr="002816D8" w:rsidRDefault="00314A6E" w:rsidP="00230B5A">
            <w:pPr>
              <w:rPr>
                <w:b/>
                <w:bCs/>
                <w:sz w:val="20"/>
                <w:szCs w:val="20"/>
                <w:rPrChange w:id="142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r w:rsidRPr="00845562">
              <w:rPr>
                <w:rFonts w:ascii="Arial Narrow" w:hAnsi="Arial Narrow"/>
                <w:b/>
                <w:bCs/>
                <w:sz w:val="20"/>
                <w:szCs w:val="20"/>
              </w:rPr>
              <w:t>Kontrolu vykonal</w:t>
            </w:r>
            <w:r w:rsidRPr="002816D8">
              <w:rPr>
                <w:b/>
                <w:bCs/>
                <w:sz w:val="20"/>
                <w:szCs w:val="20"/>
                <w:rPrChange w:id="143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t>:</w:t>
            </w:r>
            <w:r w:rsidR="00C11731" w:rsidRPr="002816D8">
              <w:rPr>
                <w:rStyle w:val="Odkaznapoznmkupodiarou"/>
                <w:b/>
                <w:bCs/>
                <w:sz w:val="20"/>
                <w:szCs w:val="20"/>
                <w:rPrChange w:id="144" w:author="Gombosová Erika" w:date="2015-12-02T10:46:00Z">
                  <w:rPr>
                    <w:rStyle w:val="Odkaznapoznmkupodiarou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footnoteReference w:id="3"/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2816D8" w:rsidRDefault="00C11731" w:rsidP="00C11731">
            <w:pPr>
              <w:rPr>
                <w:color w:val="000000"/>
                <w:sz w:val="20"/>
                <w:szCs w:val="20"/>
                <w:rPrChange w:id="146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r w:rsidRPr="002816D8">
              <w:rPr>
                <w:color w:val="000000"/>
                <w:sz w:val="20"/>
                <w:szCs w:val="20"/>
                <w:rPrChange w:id="147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2816D8" w:rsidRDefault="00C11731" w:rsidP="007C0184">
            <w:pPr>
              <w:rPr>
                <w:b/>
                <w:bCs/>
                <w:sz w:val="20"/>
                <w:szCs w:val="20"/>
                <w:rPrChange w:id="148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r w:rsidRPr="002816D8">
              <w:rPr>
                <w:b/>
                <w:bCs/>
                <w:sz w:val="20"/>
                <w:szCs w:val="20"/>
                <w:rPrChange w:id="149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t xml:space="preserve">Dátum: 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2816D8" w:rsidRDefault="00C11731" w:rsidP="00C11731">
            <w:pPr>
              <w:rPr>
                <w:color w:val="000000"/>
                <w:sz w:val="20"/>
                <w:szCs w:val="20"/>
                <w:rPrChange w:id="150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r w:rsidRPr="002816D8">
              <w:rPr>
                <w:color w:val="000000"/>
                <w:sz w:val="20"/>
                <w:szCs w:val="20"/>
                <w:rPrChange w:id="151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2816D8" w:rsidRDefault="00C11731" w:rsidP="007C0184">
            <w:pPr>
              <w:rPr>
                <w:b/>
                <w:bCs/>
                <w:sz w:val="20"/>
                <w:szCs w:val="20"/>
                <w:rPrChange w:id="152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r w:rsidRPr="002816D8">
              <w:rPr>
                <w:b/>
                <w:bCs/>
                <w:sz w:val="20"/>
                <w:szCs w:val="20"/>
                <w:rPrChange w:id="153" w:author="Gombosová Erika" w:date="2015-12-02T10:46:00Z">
                  <w:rPr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  <w:t>Podpis: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2816D8" w:rsidRDefault="00C11731" w:rsidP="00C11731">
            <w:pPr>
              <w:rPr>
                <w:color w:val="000000"/>
                <w:sz w:val="20"/>
                <w:szCs w:val="20"/>
                <w:rPrChange w:id="154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r w:rsidRPr="002816D8">
              <w:rPr>
                <w:color w:val="000000"/>
                <w:sz w:val="20"/>
                <w:szCs w:val="20"/>
                <w:rPrChange w:id="155" w:author="Gombosová Erika" w:date="2015-12-02T10:46:00Z">
                  <w:rPr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  <w:t> </w:t>
            </w:r>
          </w:p>
        </w:tc>
      </w:tr>
    </w:tbl>
    <w:p w:rsidR="00627EA3" w:rsidRDefault="00627EA3" w:rsidP="006479DF"/>
    <w:p w:rsidR="00627EA3" w:rsidRDefault="00627EA3" w:rsidP="006479DF"/>
    <w:p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24"/>
        <w:gridCol w:w="19"/>
        <w:tblGridChange w:id="156">
          <w:tblGrid>
            <w:gridCol w:w="861"/>
            <w:gridCol w:w="849"/>
            <w:gridCol w:w="1549"/>
            <w:gridCol w:w="2833"/>
            <w:gridCol w:w="577"/>
            <w:gridCol w:w="567"/>
            <w:gridCol w:w="713"/>
            <w:gridCol w:w="1124"/>
            <w:gridCol w:w="19"/>
          </w:tblGrid>
        </w:tblGridChange>
      </w:tblGrid>
      <w:tr w:rsidR="000540CE" w:rsidRPr="00B5079A" w:rsidTr="00230B5A">
        <w:trPr>
          <w:trHeight w:val="645"/>
        </w:trPr>
        <w:tc>
          <w:tcPr>
            <w:tcW w:w="9092" w:type="dxa"/>
            <w:gridSpan w:val="9"/>
            <w:shd w:val="clear" w:color="000000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4"/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9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8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159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60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6"/>
            <w:vAlign w:val="center"/>
            <w:hideMark/>
            <w:tcPrChange w:id="161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E387D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2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163" w:author="Gombosová Erika" w:date="2015-11-27T14:05:00Z"/>
          <w:trPrChange w:id="164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tcPrChange w:id="165" w:author="Gombosová Erika" w:date="2015-12-11T08:44:00Z">
              <w:tcPr>
                <w:tcW w:w="3261" w:type="dxa"/>
                <w:gridSpan w:val="3"/>
                <w:vAlign w:val="center"/>
              </w:tcPr>
            </w:tcPrChange>
          </w:tcPr>
          <w:p w:rsidR="002E387D" w:rsidRPr="00B5079A" w:rsidRDefault="002E387D" w:rsidP="007C0184">
            <w:pPr>
              <w:rPr>
                <w:ins w:id="166" w:author="Gombosová Erika" w:date="2015-11-27T14:05:00Z"/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3" w:type="dxa"/>
            <w:gridSpan w:val="6"/>
            <w:vAlign w:val="center"/>
            <w:tcPrChange w:id="167" w:author="Gombosová Erika" w:date="2015-12-11T08:44:00Z">
              <w:tcPr>
                <w:tcW w:w="5831" w:type="dxa"/>
                <w:gridSpan w:val="6"/>
                <w:vAlign w:val="center"/>
              </w:tcPr>
            </w:tcPrChange>
          </w:tcPr>
          <w:p w:rsidR="002E387D" w:rsidRPr="00B5079A" w:rsidRDefault="002E387D" w:rsidP="007C0184">
            <w:pPr>
              <w:rPr>
                <w:ins w:id="168" w:author="Gombosová Erika" w:date="2015-11-27T14:05:00Z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9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170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71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33" w:type="dxa"/>
            <w:gridSpan w:val="6"/>
            <w:vAlign w:val="center"/>
            <w:hideMark/>
            <w:tcPrChange w:id="172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9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3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174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75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33" w:type="dxa"/>
            <w:gridSpan w:val="6"/>
            <w:vAlign w:val="center"/>
            <w:hideMark/>
            <w:tcPrChange w:id="176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7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178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79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3" w:type="dxa"/>
            <w:gridSpan w:val="6"/>
            <w:vAlign w:val="center"/>
            <w:hideMark/>
            <w:tcPrChange w:id="180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1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182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83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3" w:type="dxa"/>
            <w:gridSpan w:val="6"/>
            <w:vAlign w:val="center"/>
            <w:hideMark/>
            <w:tcPrChange w:id="184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9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5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186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87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33" w:type="dxa"/>
            <w:gridSpan w:val="6"/>
            <w:vAlign w:val="center"/>
            <w:hideMark/>
            <w:tcPrChange w:id="188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9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190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91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3" w:type="dxa"/>
            <w:gridSpan w:val="6"/>
            <w:vAlign w:val="center"/>
            <w:hideMark/>
            <w:tcPrChange w:id="192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3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82"/>
          <w:trPrChange w:id="194" w:author="Gombosová Erika" w:date="2015-12-11T08:44:00Z">
            <w:trPr>
              <w:trHeight w:val="382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95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33" w:type="dxa"/>
            <w:gridSpan w:val="6"/>
            <w:vAlign w:val="center"/>
            <w:hideMark/>
            <w:tcPrChange w:id="196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7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765"/>
          <w:trPrChange w:id="198" w:author="Gombosová Erika" w:date="2015-12-11T08:44:00Z">
            <w:trPr>
              <w:trHeight w:val="765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199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Default="000540CE" w:rsidP="007E1726">
            <w:pPr>
              <w:rPr>
                <w:ins w:id="200" w:author="Gombosová Erika" w:date="2015-12-02T09:48:00Z"/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  <w:ins w:id="201" w:author="Gombosová Erika" w:date="2015-11-27T14:07:00Z">
              <w:r w:rsidR="002E387D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</w:t>
              </w:r>
            </w:ins>
          </w:p>
          <w:p w:rsidR="00410D30" w:rsidRPr="00B5079A" w:rsidRDefault="00410D30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6"/>
            <w:vAlign w:val="center"/>
            <w:hideMark/>
            <w:tcPrChange w:id="202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9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3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204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205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3" w:type="dxa"/>
            <w:gridSpan w:val="6"/>
            <w:vAlign w:val="center"/>
            <w:hideMark/>
            <w:tcPrChange w:id="206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</w:p>
        </w:tc>
      </w:tr>
      <w:tr w:rsidR="003E7A8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7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208" w:author="Gombosová Erika" w:date="2015-12-11T08:44:00Z">
            <w:trPr>
              <w:trHeight w:val="330"/>
            </w:trPr>
          </w:trPrChange>
        </w:trPr>
        <w:tc>
          <w:tcPr>
            <w:tcW w:w="3259" w:type="dxa"/>
            <w:gridSpan w:val="3"/>
            <w:vAlign w:val="center"/>
            <w:hideMark/>
            <w:tcPrChange w:id="209" w:author="Gombosová Erika" w:date="2015-12-11T08:44:00Z">
              <w:tcPr>
                <w:tcW w:w="3261" w:type="dxa"/>
                <w:gridSpan w:val="3"/>
                <w:vAlign w:val="center"/>
                <w:hideMark/>
              </w:tcPr>
            </w:tcPrChange>
          </w:tcPr>
          <w:p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3" w:type="dxa"/>
            <w:gridSpan w:val="6"/>
            <w:vAlign w:val="center"/>
            <w:hideMark/>
            <w:tcPrChange w:id="210" w:author="Gombosová Erika" w:date="2015-12-11T08:44:00Z">
              <w:tcPr>
                <w:tcW w:w="5831" w:type="dxa"/>
                <w:gridSpan w:val="6"/>
                <w:vAlign w:val="center"/>
                <w:hideMark/>
              </w:tcPr>
            </w:tcPrChange>
          </w:tcPr>
          <w:p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</w:t>
            </w:r>
            <w:ins w:id="211" w:author="Gombosová Erika" w:date="2015-11-27T14:07:00Z">
              <w:r w:rsidR="002E387D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finančná</w:t>
              </w:r>
            </w:ins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9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poskytnutie zálohovej platby</w:t>
            </w:r>
          </w:p>
        </w:tc>
      </w:tr>
      <w:tr w:rsidR="000540CE" w:rsidRPr="00B5079A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2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213" w:author="Gombosová Erika" w:date="2015-12-11T08:44:00Z">
            <w:trPr>
              <w:trHeight w:val="330"/>
            </w:trPr>
          </w:trPrChange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  <w:tcPrChange w:id="214" w:author="Gombosová Erika" w:date="2015-12-11T08:44:00Z">
              <w:tcPr>
                <w:tcW w:w="862" w:type="dxa"/>
                <w:shd w:val="clear" w:color="auto" w:fill="5F497A" w:themeFill="accent4" w:themeFillShade="BF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  <w:tcPrChange w:id="215" w:author="Gombosová Erika" w:date="2015-12-11T08:44:00Z">
              <w:tcPr>
                <w:tcW w:w="5233" w:type="dxa"/>
                <w:gridSpan w:val="3"/>
                <w:shd w:val="clear" w:color="auto" w:fill="5F497A" w:themeFill="accent4" w:themeFillShade="BF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  <w:tcPrChange w:id="216" w:author="Gombosová Erika" w:date="2015-12-11T08:44:00Z">
              <w:tcPr>
                <w:tcW w:w="577" w:type="dxa"/>
                <w:shd w:val="clear" w:color="auto" w:fill="5F497A" w:themeFill="accent4" w:themeFillShade="BF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  <w:tcPrChange w:id="217" w:author="Gombosová Erika" w:date="2015-12-11T08:44:00Z">
              <w:tcPr>
                <w:tcW w:w="567" w:type="dxa"/>
                <w:shd w:val="clear" w:color="auto" w:fill="5F497A" w:themeFill="accent4" w:themeFillShade="BF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  <w:tcPrChange w:id="218" w:author="Gombosová Erika" w:date="2015-12-11T08:44:00Z">
              <w:tcPr>
                <w:tcW w:w="713" w:type="dxa"/>
                <w:shd w:val="clear" w:color="auto" w:fill="5F497A" w:themeFill="accent4" w:themeFillShade="BF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3" w:type="dxa"/>
            <w:gridSpan w:val="2"/>
            <w:shd w:val="clear" w:color="auto" w:fill="5F497A" w:themeFill="accent4" w:themeFillShade="BF"/>
            <w:vAlign w:val="center"/>
            <w:hideMark/>
            <w:tcPrChange w:id="219" w:author="Gombosová Erika" w:date="2015-12-11T08:44:00Z">
              <w:tcPr>
                <w:tcW w:w="1140" w:type="dxa"/>
                <w:gridSpan w:val="2"/>
                <w:shd w:val="clear" w:color="auto" w:fill="5F497A" w:themeFill="accent4" w:themeFillShade="BF"/>
                <w:vAlign w:val="center"/>
                <w:hideMark/>
              </w:tcPr>
            </w:tcPrChange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0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221" w:author="Gombosová Erika" w:date="2015-12-11T08:44:00Z">
            <w:trPr>
              <w:trHeight w:val="300"/>
            </w:trPr>
          </w:trPrChange>
        </w:trPr>
        <w:tc>
          <w:tcPr>
            <w:tcW w:w="861" w:type="dxa"/>
            <w:shd w:val="clear" w:color="000000" w:fill="B1A0C7"/>
            <w:vAlign w:val="center"/>
            <w:hideMark/>
            <w:tcPrChange w:id="222" w:author="Gombosová Erika" w:date="2015-12-11T08:44:00Z">
              <w:tcPr>
                <w:tcW w:w="862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267AF2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7AF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  <w:tcPrChange w:id="223" w:author="Gombosová Erika" w:date="2015-12-11T08:44:00Z">
              <w:tcPr>
                <w:tcW w:w="5233" w:type="dxa"/>
                <w:gridSpan w:val="3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  <w:tcPrChange w:id="224" w:author="Gombosová Erika" w:date="2015-12-11T08:44:00Z">
              <w:tcPr>
                <w:tcW w:w="577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  <w:tcPrChange w:id="225" w:author="Gombosová Erika" w:date="2015-12-11T08:44:00Z">
              <w:tcPr>
                <w:tcW w:w="567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  <w:tcPrChange w:id="226" w:author="Gombosová Erika" w:date="2015-12-11T08:44:00Z">
              <w:tcPr>
                <w:tcW w:w="713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gridSpan w:val="2"/>
            <w:shd w:val="clear" w:color="000000" w:fill="B1A0C7"/>
            <w:vAlign w:val="center"/>
            <w:hideMark/>
            <w:tcPrChange w:id="227" w:author="Gombosová Erika" w:date="2015-12-11T08:44:00Z">
              <w:tcPr>
                <w:tcW w:w="1140" w:type="dxa"/>
                <w:gridSpan w:val="2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8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10"/>
          <w:trPrChange w:id="229" w:author="Gombosová Erika" w:date="2015-12-11T08:44:00Z">
            <w:trPr>
              <w:trHeight w:val="510"/>
            </w:trPr>
          </w:trPrChange>
        </w:trPr>
        <w:tc>
          <w:tcPr>
            <w:tcW w:w="861" w:type="dxa"/>
            <w:vAlign w:val="center"/>
            <w:hideMark/>
            <w:tcPrChange w:id="230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1" w:type="dxa"/>
            <w:gridSpan w:val="3"/>
            <w:vAlign w:val="center"/>
            <w:hideMark/>
            <w:tcPrChange w:id="231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503240" w:rsidRPr="0077337C" w:rsidDel="0077337C" w:rsidRDefault="001456C1" w:rsidP="00503240">
            <w:pPr>
              <w:pStyle w:val="Default"/>
              <w:rPr>
                <w:ins w:id="232" w:author="Gombosová Erika" w:date="2016-01-21T12:48:00Z"/>
                <w:del w:id="233" w:author="Tibor Barna" w:date="2016-02-10T15:58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7337C">
              <w:rPr>
                <w:rFonts w:ascii="Times New Roman" w:hAnsi="Times New Roman" w:cs="Times New Roman"/>
                <w:sz w:val="20"/>
                <w:szCs w:val="20"/>
                <w:rPrChange w:id="234" w:author="Tibor Barna" w:date="2016-02-10T16:00:00Z">
                  <w:rPr>
                    <w:sz w:val="20"/>
                    <w:szCs w:val="20"/>
                  </w:rPr>
                </w:rPrChange>
              </w:rPr>
              <w:t>Sú údaje v ŽoP predloženej cez verejný portál identické s údajmi, ktoré sú uvedené v tlačenej verzii ŽoP</w:t>
            </w:r>
            <w:ins w:id="235" w:author="Gombosová Erika" w:date="2016-01-21T12:48:00Z">
              <w:r w:rsidR="00503240" w:rsidRPr="0077337C">
                <w:rPr>
                  <w:rFonts w:ascii="Times New Roman" w:hAnsi="Times New Roman" w:cs="Times New Roman"/>
                  <w:sz w:val="20"/>
                  <w:szCs w:val="20"/>
                  <w:rPrChange w:id="236" w:author="Tibor Barna" w:date="2016-02-10T16:00:00Z">
                    <w:rPr>
                      <w:sz w:val="20"/>
                      <w:szCs w:val="20"/>
                    </w:rPr>
                  </w:rPrChange>
                </w:rPr>
                <w:t xml:space="preserve">? </w:t>
              </w:r>
              <w:r w:rsidR="00503240" w:rsidRPr="0077337C">
                <w:rPr>
                  <w:sz w:val="20"/>
                  <w:szCs w:val="20"/>
                </w:rPr>
                <w:t xml:space="preserve">(Platí do doby plnej elektronizácie a predkladania cez ITMS2014+. V prípade, ak sa ŽoP nepredkladá cez verejný portál ITMS 2014+, túto skutočnosť RO nekontroluje.) </w:t>
              </w:r>
            </w:ins>
          </w:p>
          <w:p w:rsidR="001456C1" w:rsidRPr="00285964" w:rsidRDefault="001456C1">
            <w:pPr>
              <w:pStyle w:val="Default"/>
              <w:pPrChange w:id="237" w:author="Tibor Barna" w:date="2016-02-10T15:58:00Z">
                <w:pPr/>
              </w:pPrChange>
            </w:pPr>
            <w:del w:id="238" w:author="Gombosová Erika" w:date="2016-01-21T12:48:00Z">
              <w:r w:rsidRPr="0077337C" w:rsidDel="00503240">
                <w:rPr>
                  <w:rFonts w:ascii="Times New Roman" w:hAnsi="Times New Roman" w:cs="Times New Roman"/>
                  <w:rPrChange w:id="239" w:author="Tibor Barna" w:date="2016-02-10T16:00:00Z">
                    <w:rPr/>
                  </w:rPrChange>
                </w:rPr>
                <w:delText xml:space="preserve"> (platí najneskôr do </w:delText>
              </w:r>
            </w:del>
            <w:del w:id="240" w:author="Gombosová Erika" w:date="2015-12-04T08:50:00Z">
              <w:r w:rsidRPr="0077337C" w:rsidDel="00CC1D6A">
                <w:rPr>
                  <w:rFonts w:ascii="Times New Roman" w:hAnsi="Times New Roman" w:cs="Times New Roman"/>
                  <w:rPrChange w:id="241" w:author="Tibor Barna" w:date="2016-02-10T16:00:00Z">
                    <w:rPr/>
                  </w:rPrChange>
                </w:rPr>
                <w:delText>31</w:delText>
              </w:r>
            </w:del>
            <w:del w:id="242" w:author="Gombosová Erika" w:date="2016-01-21T12:48:00Z">
              <w:r w:rsidRPr="0077337C" w:rsidDel="00503240">
                <w:rPr>
                  <w:rFonts w:ascii="Times New Roman" w:hAnsi="Times New Roman" w:cs="Times New Roman"/>
                  <w:rPrChange w:id="243" w:author="Tibor Barna" w:date="2016-02-10T16:00:00Z">
                    <w:rPr/>
                  </w:rPrChange>
                </w:rPr>
                <w:delText>.</w:delText>
              </w:r>
            </w:del>
            <w:del w:id="244" w:author="Gombosová Erika" w:date="2015-12-04T08:50:00Z">
              <w:r w:rsidRPr="0077337C" w:rsidDel="00CC1D6A">
                <w:rPr>
                  <w:rFonts w:ascii="Times New Roman" w:hAnsi="Times New Roman" w:cs="Times New Roman"/>
                  <w:rPrChange w:id="245" w:author="Tibor Barna" w:date="2016-02-10T16:00:00Z">
                    <w:rPr/>
                  </w:rPrChange>
                </w:rPr>
                <w:delText>1</w:delText>
              </w:r>
            </w:del>
            <w:del w:id="246" w:author="Gombosová Erika" w:date="2016-01-21T12:48:00Z">
              <w:r w:rsidRPr="0077337C" w:rsidDel="00503240">
                <w:rPr>
                  <w:rFonts w:ascii="Times New Roman" w:hAnsi="Times New Roman" w:cs="Times New Roman"/>
                  <w:rPrChange w:id="247" w:author="Tibor Barna" w:date="2016-02-10T16:00:00Z">
                    <w:rPr/>
                  </w:rPrChange>
                </w:rPr>
                <w:delText>2.201</w:delText>
              </w:r>
            </w:del>
            <w:del w:id="248" w:author="Gombosová Erika" w:date="2015-12-04T08:50:00Z">
              <w:r w:rsidRPr="0077337C" w:rsidDel="00CC1D6A">
                <w:rPr>
                  <w:rFonts w:ascii="Times New Roman" w:hAnsi="Times New Roman" w:cs="Times New Roman"/>
                  <w:rPrChange w:id="249" w:author="Tibor Barna" w:date="2016-02-10T16:00:00Z">
                    <w:rPr/>
                  </w:rPrChange>
                </w:rPr>
                <w:delText>5</w:delText>
              </w:r>
            </w:del>
            <w:del w:id="250" w:author="Gombosová Erika" w:date="2016-01-21T12:48:00Z">
              <w:r w:rsidRPr="0077337C" w:rsidDel="00503240">
                <w:rPr>
                  <w:rFonts w:ascii="Times New Roman" w:hAnsi="Times New Roman" w:cs="Times New Roman"/>
                  <w:rPrChange w:id="251" w:author="Tibor Barna" w:date="2016-02-10T16:00:00Z">
                    <w:rPr/>
                  </w:rPrChange>
                </w:rPr>
                <w:delText>)?</w:delText>
              </w:r>
            </w:del>
          </w:p>
        </w:tc>
        <w:tc>
          <w:tcPr>
            <w:tcW w:w="577" w:type="dxa"/>
            <w:vAlign w:val="center"/>
            <w:hideMark/>
            <w:tcPrChange w:id="252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53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254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255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6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257" w:author="Gombosová Erika" w:date="2015-12-11T08:44:00Z">
            <w:trPr>
              <w:trHeight w:val="300"/>
            </w:trPr>
          </w:trPrChange>
        </w:trPr>
        <w:tc>
          <w:tcPr>
            <w:tcW w:w="861" w:type="dxa"/>
            <w:vAlign w:val="center"/>
            <w:hideMark/>
            <w:tcPrChange w:id="258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1" w:type="dxa"/>
            <w:gridSpan w:val="3"/>
            <w:vAlign w:val="center"/>
            <w:hideMark/>
            <w:tcPrChange w:id="259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77" w:type="dxa"/>
            <w:vAlign w:val="center"/>
            <w:hideMark/>
            <w:tcPrChange w:id="260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61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262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263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4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10"/>
          <w:trPrChange w:id="265" w:author="Gombosová Erika" w:date="2015-12-11T08:44:00Z">
            <w:trPr>
              <w:trHeight w:val="510"/>
            </w:trPr>
          </w:trPrChange>
        </w:trPr>
        <w:tc>
          <w:tcPr>
            <w:tcW w:w="861" w:type="dxa"/>
            <w:vAlign w:val="center"/>
            <w:hideMark/>
            <w:tcPrChange w:id="266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1" w:type="dxa"/>
            <w:gridSpan w:val="3"/>
            <w:vAlign w:val="center"/>
            <w:hideMark/>
            <w:tcPrChange w:id="267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77" w:type="dxa"/>
            <w:vAlign w:val="center"/>
            <w:hideMark/>
            <w:tcPrChange w:id="268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69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270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271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2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10"/>
          <w:trPrChange w:id="273" w:author="Gombosová Erika" w:date="2015-12-11T08:44:00Z">
            <w:trPr>
              <w:trHeight w:val="510"/>
            </w:trPr>
          </w:trPrChange>
        </w:trPr>
        <w:tc>
          <w:tcPr>
            <w:tcW w:w="861" w:type="dxa"/>
            <w:vAlign w:val="center"/>
            <w:hideMark/>
            <w:tcPrChange w:id="274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1" w:type="dxa"/>
            <w:gridSpan w:val="3"/>
            <w:vAlign w:val="center"/>
            <w:hideMark/>
            <w:tcPrChange w:id="275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503240" w:rsidRPr="0077337C" w:rsidDel="0077337C" w:rsidRDefault="001456C1" w:rsidP="00503240">
            <w:pPr>
              <w:pStyle w:val="Default"/>
              <w:rPr>
                <w:ins w:id="276" w:author="Gombosová Erika" w:date="2016-01-21T12:49:00Z"/>
                <w:del w:id="277" w:author="Tibor Barna" w:date="2016-02-10T15:58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7337C">
              <w:rPr>
                <w:rFonts w:ascii="Times New Roman" w:hAnsi="Times New Roman" w:cs="Times New Roman"/>
                <w:sz w:val="20"/>
                <w:szCs w:val="20"/>
                <w:rPrChange w:id="278" w:author="Tibor Barna" w:date="2016-02-10T16:00:00Z">
                  <w:rPr>
                    <w:sz w:val="20"/>
                    <w:szCs w:val="20"/>
                  </w:rPr>
                </w:rPrChange>
              </w:rPr>
              <w:t>Je ŽoP spracovaná na predpísanom formulári, vyplnená vo všetkých povinných poliach v súlade s platnými pokynmi k vypĺňaniu ŽoP</w:t>
            </w:r>
            <w:ins w:id="279" w:author="Gombosová Erika" w:date="2016-01-21T12:49:00Z">
              <w:r w:rsidR="00503240" w:rsidRPr="0077337C">
                <w:rPr>
                  <w:rFonts w:ascii="Times New Roman" w:hAnsi="Times New Roman" w:cs="Times New Roman"/>
                  <w:sz w:val="20"/>
                  <w:szCs w:val="20"/>
                  <w:rPrChange w:id="280" w:author="Tibor Barna" w:date="2016-02-10T16:00:00Z">
                    <w:rPr>
                      <w:sz w:val="20"/>
                      <w:szCs w:val="20"/>
                    </w:rPr>
                  </w:rPrChange>
                </w:rPr>
                <w:t xml:space="preserve">? </w:t>
              </w:r>
              <w:r w:rsidR="00503240" w:rsidRPr="0077337C">
                <w:rPr>
                  <w:sz w:val="20"/>
                  <w:szCs w:val="20"/>
                </w:rPr>
                <w:t xml:space="preserve">(Platí do doby plnej elektronizácie a predkladania cez ITMS2014+.) </w:t>
              </w:r>
            </w:ins>
          </w:p>
          <w:p w:rsidR="001456C1" w:rsidRPr="00285964" w:rsidRDefault="001456C1">
            <w:pPr>
              <w:pStyle w:val="Default"/>
              <w:pPrChange w:id="281" w:author="Tibor Barna" w:date="2016-02-10T15:58:00Z">
                <w:pPr/>
              </w:pPrChange>
            </w:pPr>
            <w:del w:id="282" w:author="Gombosová Erika" w:date="2016-01-21T12:49:00Z">
              <w:r w:rsidRPr="0077337C" w:rsidDel="00503240">
                <w:rPr>
                  <w:rFonts w:ascii="Times New Roman" w:hAnsi="Times New Roman" w:cs="Times New Roman"/>
                  <w:rPrChange w:id="283" w:author="Tibor Barna" w:date="2016-02-10T16:00:00Z">
                    <w:rPr/>
                  </w:rPrChange>
                </w:rPr>
                <w:delText xml:space="preserve"> (platí najneskôr do </w:delText>
              </w:r>
            </w:del>
            <w:del w:id="284" w:author="Gombosová Erika" w:date="2015-12-04T08:50:00Z">
              <w:r w:rsidRPr="0077337C" w:rsidDel="00CC1D6A">
                <w:rPr>
                  <w:rFonts w:ascii="Times New Roman" w:hAnsi="Times New Roman" w:cs="Times New Roman"/>
                  <w:rPrChange w:id="285" w:author="Tibor Barna" w:date="2016-02-10T16:00:00Z">
                    <w:rPr/>
                  </w:rPrChange>
                </w:rPr>
                <w:delText>31</w:delText>
              </w:r>
            </w:del>
            <w:del w:id="286" w:author="Gombosová Erika" w:date="2016-01-21T12:49:00Z">
              <w:r w:rsidRPr="0077337C" w:rsidDel="00503240">
                <w:rPr>
                  <w:rFonts w:ascii="Times New Roman" w:hAnsi="Times New Roman" w:cs="Times New Roman"/>
                  <w:rPrChange w:id="287" w:author="Tibor Barna" w:date="2016-02-10T16:00:00Z">
                    <w:rPr/>
                  </w:rPrChange>
                </w:rPr>
                <w:delText>.</w:delText>
              </w:r>
            </w:del>
            <w:del w:id="288" w:author="Gombosová Erika" w:date="2015-12-04T08:50:00Z">
              <w:r w:rsidRPr="0077337C" w:rsidDel="00CC1D6A">
                <w:rPr>
                  <w:rFonts w:ascii="Times New Roman" w:hAnsi="Times New Roman" w:cs="Times New Roman"/>
                  <w:rPrChange w:id="289" w:author="Tibor Barna" w:date="2016-02-10T16:00:00Z">
                    <w:rPr/>
                  </w:rPrChange>
                </w:rPr>
                <w:delText>1</w:delText>
              </w:r>
            </w:del>
            <w:del w:id="290" w:author="Gombosová Erika" w:date="2016-01-21T12:49:00Z">
              <w:r w:rsidRPr="0077337C" w:rsidDel="00503240">
                <w:rPr>
                  <w:rFonts w:ascii="Times New Roman" w:hAnsi="Times New Roman" w:cs="Times New Roman"/>
                  <w:rPrChange w:id="291" w:author="Tibor Barna" w:date="2016-02-10T16:00:00Z">
                    <w:rPr/>
                  </w:rPrChange>
                </w:rPr>
                <w:delText>2.201</w:delText>
              </w:r>
            </w:del>
            <w:del w:id="292" w:author="Gombosová Erika" w:date="2015-12-04T08:50:00Z">
              <w:r w:rsidRPr="0077337C" w:rsidDel="00CC1D6A">
                <w:rPr>
                  <w:rFonts w:ascii="Times New Roman" w:hAnsi="Times New Roman" w:cs="Times New Roman"/>
                  <w:rPrChange w:id="293" w:author="Tibor Barna" w:date="2016-02-10T16:00:00Z">
                    <w:rPr/>
                  </w:rPrChange>
                </w:rPr>
                <w:delText>5</w:delText>
              </w:r>
            </w:del>
            <w:del w:id="294" w:author="Gombosová Erika" w:date="2016-01-21T12:49:00Z">
              <w:r w:rsidRPr="0077337C" w:rsidDel="00503240">
                <w:rPr>
                  <w:rFonts w:ascii="Times New Roman" w:hAnsi="Times New Roman" w:cs="Times New Roman"/>
                  <w:rPrChange w:id="295" w:author="Tibor Barna" w:date="2016-02-10T16:00:00Z">
                    <w:rPr/>
                  </w:rPrChange>
                </w:rPr>
                <w:delText>)?</w:delText>
              </w:r>
            </w:del>
          </w:p>
        </w:tc>
        <w:tc>
          <w:tcPr>
            <w:tcW w:w="577" w:type="dxa"/>
            <w:vAlign w:val="center"/>
            <w:hideMark/>
            <w:tcPrChange w:id="296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97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298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299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0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10"/>
          <w:trPrChange w:id="301" w:author="Gombosová Erika" w:date="2015-12-11T08:44:00Z">
            <w:trPr>
              <w:trHeight w:val="510"/>
            </w:trPr>
          </w:trPrChange>
        </w:trPr>
        <w:tc>
          <w:tcPr>
            <w:tcW w:w="861" w:type="dxa"/>
            <w:vAlign w:val="center"/>
            <w:hideMark/>
            <w:tcPrChange w:id="302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1" w:type="dxa"/>
            <w:gridSpan w:val="3"/>
            <w:vAlign w:val="center"/>
            <w:hideMark/>
            <w:tcPrChange w:id="303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zmluvou o poskytnutí NFP? </w:t>
            </w:r>
          </w:p>
        </w:tc>
        <w:tc>
          <w:tcPr>
            <w:tcW w:w="577" w:type="dxa"/>
            <w:vAlign w:val="center"/>
            <w:hideMark/>
            <w:tcPrChange w:id="304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05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306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307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8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411"/>
          <w:trPrChange w:id="309" w:author="Gombosová Erika" w:date="2015-12-11T08:44:00Z">
            <w:trPr>
              <w:trHeight w:val="411"/>
            </w:trPr>
          </w:trPrChange>
        </w:trPr>
        <w:tc>
          <w:tcPr>
            <w:tcW w:w="861" w:type="dxa"/>
            <w:vAlign w:val="center"/>
            <w:hideMark/>
            <w:tcPrChange w:id="310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1" w:type="dxa"/>
            <w:gridSpan w:val="3"/>
            <w:vAlign w:val="center"/>
            <w:hideMark/>
            <w:tcPrChange w:id="311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1456C1" w:rsidRPr="0077337C" w:rsidRDefault="001456C1" w:rsidP="00230B5A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del w:id="312" w:author="Gombosová Erika" w:date="2015-11-27T14:10:00Z">
              <w:r w:rsidRPr="0077337C" w:rsidDel="002E387D">
                <w:rPr>
                  <w:color w:val="000000"/>
                  <w:sz w:val="20"/>
                  <w:szCs w:val="20"/>
                </w:rPr>
                <w:delText xml:space="preserve">vnútorná </w:delText>
              </w:r>
            </w:del>
            <w:del w:id="313" w:author="Gombosová Erika" w:date="2015-12-11T08:41:00Z">
              <w:r w:rsidRPr="0077337C" w:rsidDel="00230B5A">
                <w:rPr>
                  <w:color w:val="000000"/>
                  <w:sz w:val="20"/>
                  <w:szCs w:val="20"/>
                </w:rPr>
                <w:delText>administratívna</w:delText>
              </w:r>
            </w:del>
            <w:ins w:id="314" w:author="Gombosová Erika" w:date="2015-12-11T08:41:00Z">
              <w:r w:rsidR="00230B5A" w:rsidRPr="0077337C">
                <w:rPr>
                  <w:color w:val="000000"/>
                  <w:sz w:val="20"/>
                  <w:szCs w:val="20"/>
                </w:rPr>
                <w:t xml:space="preserve"> základná</w:t>
              </w:r>
            </w:ins>
            <w:ins w:id="315" w:author="Gombosová Erika" w:date="2015-12-02T10:48:00Z">
              <w:r w:rsidR="001A14F5" w:rsidRPr="0077337C">
                <w:rPr>
                  <w:color w:val="000000"/>
                  <w:sz w:val="20"/>
                  <w:szCs w:val="20"/>
                </w:rPr>
                <w:t xml:space="preserve"> finančná</w:t>
              </w:r>
            </w:ins>
            <w:r w:rsidRPr="0077337C">
              <w:rPr>
                <w:color w:val="000000"/>
                <w:sz w:val="20"/>
                <w:szCs w:val="20"/>
              </w:rPr>
              <w:t xml:space="preserve">  kontrola podľa §</w:t>
            </w:r>
            <w:ins w:id="316" w:author="Gombosová Erika" w:date="2015-12-02T10:49:00Z">
              <w:r w:rsidR="001A14F5" w:rsidRPr="0077337C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317" w:author="Gombosová Erika" w:date="2015-12-11T08:41:00Z">
              <w:r w:rsidR="00230B5A" w:rsidRPr="0077337C">
                <w:rPr>
                  <w:color w:val="000000"/>
                  <w:sz w:val="20"/>
                  <w:szCs w:val="20"/>
                </w:rPr>
                <w:t>7</w:t>
              </w:r>
            </w:ins>
            <w:del w:id="318" w:author="Gombosová Erika" w:date="2015-11-27T14:11:00Z">
              <w:r w:rsidRPr="0077337C" w:rsidDel="002E387D">
                <w:rPr>
                  <w:color w:val="000000"/>
                  <w:sz w:val="20"/>
                  <w:szCs w:val="20"/>
                </w:rPr>
                <w:delText>9a</w:delText>
              </w:r>
            </w:del>
            <w:r w:rsidRPr="0077337C">
              <w:rPr>
                <w:color w:val="000000"/>
                <w:sz w:val="20"/>
                <w:szCs w:val="20"/>
              </w:rPr>
              <w:t xml:space="preserve"> zákona č.</w:t>
            </w:r>
            <w:ins w:id="319" w:author="Gombosová Erika" w:date="2015-12-11T08:41:00Z">
              <w:r w:rsidR="00230B5A" w:rsidRPr="0077337C">
                <w:rPr>
                  <w:color w:val="000000"/>
                  <w:sz w:val="20"/>
                  <w:szCs w:val="20"/>
                </w:rPr>
                <w:t xml:space="preserve"> 357</w:t>
              </w:r>
            </w:ins>
            <w:r w:rsidRPr="0077337C">
              <w:rPr>
                <w:color w:val="000000"/>
                <w:sz w:val="20"/>
                <w:szCs w:val="20"/>
              </w:rPr>
              <w:t xml:space="preserve"> </w:t>
            </w:r>
            <w:del w:id="320" w:author="Gombosová Erika" w:date="2015-11-27T14:11:00Z">
              <w:r w:rsidRPr="0077337C" w:rsidDel="002E387D">
                <w:rPr>
                  <w:color w:val="000000"/>
                  <w:sz w:val="20"/>
                  <w:szCs w:val="20"/>
                </w:rPr>
                <w:delText>502</w:delText>
              </w:r>
            </w:del>
            <w:r w:rsidRPr="0077337C">
              <w:rPr>
                <w:color w:val="000000"/>
                <w:sz w:val="20"/>
                <w:szCs w:val="20"/>
              </w:rPr>
              <w:t>/20</w:t>
            </w:r>
            <w:ins w:id="321" w:author="Gombosová Erika" w:date="2015-11-27T14:11:00Z">
              <w:r w:rsidR="002E387D" w:rsidRPr="0077337C">
                <w:rPr>
                  <w:color w:val="000000"/>
                  <w:sz w:val="20"/>
                  <w:szCs w:val="20"/>
                </w:rPr>
                <w:t>15</w:t>
              </w:r>
            </w:ins>
            <w:del w:id="322" w:author="Gombosová Erika" w:date="2015-11-27T14:11:00Z">
              <w:r w:rsidRPr="0077337C" w:rsidDel="002E387D">
                <w:rPr>
                  <w:color w:val="000000"/>
                  <w:sz w:val="20"/>
                  <w:szCs w:val="20"/>
                </w:rPr>
                <w:delText>01</w:delText>
              </w:r>
            </w:del>
            <w:r w:rsidRPr="0077337C">
              <w:rPr>
                <w:color w:val="000000"/>
                <w:sz w:val="20"/>
                <w:szCs w:val="20"/>
              </w:rPr>
              <w:t xml:space="preserve"> Z. z. o finančnej kontrole a </w:t>
            </w:r>
            <w:del w:id="323" w:author="Gombosová Erika" w:date="2015-11-27T14:11:00Z">
              <w:r w:rsidRPr="0077337C" w:rsidDel="002E387D">
                <w:rPr>
                  <w:color w:val="000000"/>
                  <w:sz w:val="20"/>
                  <w:szCs w:val="20"/>
                </w:rPr>
                <w:delText>vnútornom</w:delText>
              </w:r>
            </w:del>
            <w:r w:rsidRPr="0077337C">
              <w:rPr>
                <w:color w:val="000000"/>
                <w:sz w:val="20"/>
                <w:szCs w:val="20"/>
              </w:rPr>
              <w:t xml:space="preserve"> audite a o zmene a doplnení niektorých zákonov </w:t>
            </w:r>
            <w:del w:id="324" w:author="Gombosová Erika" w:date="2015-11-27T14:11:00Z">
              <w:r w:rsidRPr="0077337C" w:rsidDel="002E387D">
                <w:rPr>
                  <w:color w:val="000000"/>
                  <w:sz w:val="20"/>
                  <w:szCs w:val="20"/>
                </w:rPr>
                <w:delText>v znení neskorších predpisov</w:delText>
              </w:r>
            </w:del>
            <w:r w:rsidRPr="0077337C">
              <w:rPr>
                <w:color w:val="000000"/>
                <w:sz w:val="20"/>
                <w:szCs w:val="20"/>
              </w:rPr>
              <w:t xml:space="preserve">? Pozn. RO je povinný vykonať </w:t>
            </w:r>
            <w:ins w:id="325" w:author="Gombosová Erika" w:date="2015-11-27T14:11:00Z">
              <w:r w:rsidR="002E387D" w:rsidRPr="0077337C">
                <w:rPr>
                  <w:color w:val="000000"/>
                  <w:sz w:val="20"/>
                  <w:szCs w:val="20"/>
                </w:rPr>
                <w:t xml:space="preserve"> </w:t>
              </w:r>
            </w:ins>
            <w:del w:id="326" w:author="Gombosová Erika" w:date="2015-11-27T14:11:00Z">
              <w:r w:rsidRPr="0077337C" w:rsidDel="002E387D">
                <w:rPr>
                  <w:color w:val="000000"/>
                  <w:sz w:val="20"/>
                  <w:szCs w:val="20"/>
                </w:rPr>
                <w:delText xml:space="preserve">vnútornú </w:delText>
              </w:r>
            </w:del>
            <w:del w:id="327" w:author="Gombosová Erika" w:date="2015-12-11T08:41:00Z">
              <w:r w:rsidRPr="0077337C" w:rsidDel="00230B5A">
                <w:rPr>
                  <w:color w:val="000000"/>
                  <w:sz w:val="20"/>
                  <w:szCs w:val="20"/>
                </w:rPr>
                <w:delText>administratívnu</w:delText>
              </w:r>
            </w:del>
            <w:ins w:id="328" w:author="Gombosová Erika" w:date="2015-12-11T08:41:00Z">
              <w:r w:rsidR="00230B5A" w:rsidRPr="0077337C">
                <w:rPr>
                  <w:color w:val="000000"/>
                  <w:sz w:val="20"/>
                  <w:szCs w:val="20"/>
                </w:rPr>
                <w:t xml:space="preserve"> základnú</w:t>
              </w:r>
            </w:ins>
            <w:r w:rsidRPr="0077337C">
              <w:rPr>
                <w:color w:val="000000"/>
                <w:sz w:val="20"/>
                <w:szCs w:val="20"/>
              </w:rPr>
              <w:t xml:space="preserve"> </w:t>
            </w:r>
            <w:ins w:id="329" w:author="Gombosová Erika" w:date="2015-12-02T10:49:00Z">
              <w:r w:rsidR="001A14F5" w:rsidRPr="0077337C">
                <w:rPr>
                  <w:color w:val="000000"/>
                  <w:sz w:val="20"/>
                  <w:szCs w:val="20"/>
                </w:rPr>
                <w:t xml:space="preserve">finančnú </w:t>
              </w:r>
            </w:ins>
            <w:r w:rsidRPr="0077337C"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</w:t>
            </w:r>
            <w:r w:rsidRPr="0077337C">
              <w:rPr>
                <w:color w:val="000000"/>
                <w:sz w:val="20"/>
                <w:szCs w:val="20"/>
              </w:rPr>
              <w:lastRenderedPageBreak/>
              <w:t xml:space="preserve">náležitosťou je dátum vykonania kontroly, podpis osoby, ktorá vykonala kontrolu a vyjadrenie, či finančná operácia alebo jej časť je alebo nie je v súlade so skutočnosťami uvedenými v § </w:t>
            </w:r>
            <w:del w:id="330" w:author="Gombosová Erika" w:date="2015-11-27T14:14:00Z">
              <w:r w:rsidRPr="0077337C" w:rsidDel="00055115">
                <w:rPr>
                  <w:color w:val="000000"/>
                  <w:sz w:val="20"/>
                  <w:szCs w:val="20"/>
                </w:rPr>
                <w:delText>9a</w:delText>
              </w:r>
            </w:del>
            <w:ins w:id="331" w:author="Gombosová Erika" w:date="2015-11-27T14:14:00Z">
              <w:r w:rsidR="00055115" w:rsidRPr="0077337C">
                <w:rPr>
                  <w:color w:val="000000"/>
                  <w:sz w:val="20"/>
                  <w:szCs w:val="20"/>
                </w:rPr>
                <w:t xml:space="preserve">6 ods. </w:t>
              </w:r>
            </w:ins>
            <w:ins w:id="332" w:author="Gombosová Erika" w:date="2015-12-02T09:33:00Z">
              <w:r w:rsidR="007E1726" w:rsidRPr="0077337C">
                <w:rPr>
                  <w:color w:val="000000"/>
                  <w:sz w:val="20"/>
                  <w:szCs w:val="20"/>
                </w:rPr>
                <w:t>4</w:t>
              </w:r>
            </w:ins>
            <w:r w:rsidRPr="0077337C">
              <w:rPr>
                <w:color w:val="000000"/>
                <w:sz w:val="20"/>
                <w:szCs w:val="20"/>
              </w:rPr>
              <w:t xml:space="preserve"> </w:t>
            </w:r>
            <w:del w:id="333" w:author="Gombosová Erika" w:date="2015-12-11T08:42:00Z">
              <w:r w:rsidRPr="0077337C" w:rsidDel="00230B5A">
                <w:rPr>
                  <w:color w:val="000000"/>
                  <w:sz w:val="20"/>
                  <w:szCs w:val="20"/>
                </w:rPr>
                <w:delText>písm. a)-</w:delText>
              </w:r>
            </w:del>
            <w:del w:id="334" w:author="Gombosová Erika" w:date="2015-12-02T09:33:00Z">
              <w:r w:rsidRPr="0077337C" w:rsidDel="007E1726">
                <w:rPr>
                  <w:color w:val="000000"/>
                  <w:sz w:val="20"/>
                  <w:szCs w:val="20"/>
                </w:rPr>
                <w:delText>h</w:delText>
              </w:r>
            </w:del>
            <w:del w:id="335" w:author="Gombosová Erika" w:date="2015-12-11T08:42:00Z">
              <w:r w:rsidRPr="0077337C" w:rsidDel="00230B5A">
                <w:rPr>
                  <w:color w:val="000000"/>
                  <w:sz w:val="20"/>
                  <w:szCs w:val="20"/>
                </w:rPr>
                <w:delText>)</w:delText>
              </w:r>
            </w:del>
            <w:r w:rsidRPr="0077337C">
              <w:rPr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77" w:type="dxa"/>
            <w:vAlign w:val="center"/>
            <w:hideMark/>
            <w:tcPrChange w:id="336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  <w:tcPrChange w:id="337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338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339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40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10"/>
          <w:trPrChange w:id="341" w:author="Gombosová Erika" w:date="2015-12-11T08:44:00Z">
            <w:trPr>
              <w:trHeight w:val="510"/>
            </w:trPr>
          </w:trPrChange>
        </w:trPr>
        <w:tc>
          <w:tcPr>
            <w:tcW w:w="861" w:type="dxa"/>
            <w:vAlign w:val="center"/>
            <w:hideMark/>
            <w:tcPrChange w:id="342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1" w:type="dxa"/>
            <w:gridSpan w:val="3"/>
            <w:vAlign w:val="center"/>
            <w:hideMark/>
            <w:tcPrChange w:id="343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503240" w:rsidRPr="0077337C" w:rsidRDefault="001456C1" w:rsidP="00503240">
            <w:pPr>
              <w:pStyle w:val="Default"/>
              <w:rPr>
                <w:ins w:id="344" w:author="Gombosová Erika" w:date="2016-01-21T12:50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7337C">
              <w:rPr>
                <w:rFonts w:ascii="Times New Roman" w:hAnsi="Times New Roman" w:cs="Times New Roman"/>
                <w:sz w:val="20"/>
                <w:szCs w:val="20"/>
                <w:rPrChange w:id="345" w:author="Tibor Barna" w:date="2016-02-10T16:00:00Z">
                  <w:rPr>
                    <w:sz w:val="20"/>
                    <w:szCs w:val="20"/>
                  </w:rPr>
                </w:rPrChange>
              </w:rPr>
              <w:t>Je ŽoP podpísaná štatutárnym orgánom prijímateľa alebo ním poverenou osobou</w:t>
            </w:r>
            <w:ins w:id="346" w:author="Gombosová Erika" w:date="2016-01-21T12:50:00Z">
              <w:r w:rsidR="00503240" w:rsidRPr="0077337C">
                <w:rPr>
                  <w:rFonts w:ascii="Times New Roman" w:hAnsi="Times New Roman" w:cs="Times New Roman"/>
                  <w:sz w:val="20"/>
                  <w:szCs w:val="20"/>
                  <w:rPrChange w:id="347" w:author="Tibor Barna" w:date="2016-02-10T16:00:00Z">
                    <w:rPr>
                      <w:sz w:val="20"/>
                      <w:szCs w:val="20"/>
                    </w:rPr>
                  </w:rPrChange>
                </w:rPr>
                <w:t xml:space="preserve">? </w:t>
              </w:r>
              <w:r w:rsidR="00503240" w:rsidRPr="00267AF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 w:rsidRPr="0077337C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Platí do doby plnej elektronizácie a predkladania cez ITMS2014+.) </w:t>
              </w:r>
            </w:ins>
          </w:p>
          <w:p w:rsidR="001456C1" w:rsidRPr="0077337C" w:rsidRDefault="001456C1" w:rsidP="00DE2405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 xml:space="preserve"> </w:t>
            </w:r>
            <w:del w:id="348" w:author="Gombosová Erika" w:date="2016-01-21T13:07:00Z">
              <w:r w:rsidRPr="0077337C" w:rsidDel="00DE2405">
                <w:rPr>
                  <w:color w:val="000000"/>
                  <w:sz w:val="20"/>
                  <w:szCs w:val="20"/>
                </w:rPr>
                <w:delText xml:space="preserve">(platí najneskôr do </w:delText>
              </w:r>
            </w:del>
            <w:del w:id="349" w:author="Gombosová Erika" w:date="2015-12-04T08:51:00Z">
              <w:r w:rsidRPr="0077337C"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350" w:author="Gombosová Erika" w:date="2016-01-21T13:07:00Z">
              <w:r w:rsidRPr="0077337C" w:rsidDel="00DE2405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351" w:author="Gombosová Erika" w:date="2015-12-04T08:51:00Z">
              <w:r w:rsidRPr="0077337C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352" w:author="Gombosová Erika" w:date="2016-01-21T13:07:00Z">
              <w:r w:rsidRPr="0077337C" w:rsidDel="00DE2405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353" w:author="Gombosová Erika" w:date="2015-12-04T08:51:00Z">
              <w:r w:rsidRPr="0077337C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354" w:author="Gombosová Erika" w:date="2016-01-21T13:07:00Z">
              <w:r w:rsidRPr="0077337C" w:rsidDel="00DE2405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77" w:type="dxa"/>
            <w:vAlign w:val="center"/>
            <w:hideMark/>
            <w:tcPrChange w:id="355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56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357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358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59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360" w:author="Gombosová Erika" w:date="2015-12-11T08:44:00Z">
            <w:trPr>
              <w:trHeight w:val="300"/>
            </w:trPr>
          </w:trPrChange>
        </w:trPr>
        <w:tc>
          <w:tcPr>
            <w:tcW w:w="861" w:type="dxa"/>
            <w:vAlign w:val="center"/>
            <w:hideMark/>
            <w:tcPrChange w:id="361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1" w:type="dxa"/>
            <w:gridSpan w:val="3"/>
            <w:vAlign w:val="center"/>
            <w:hideMark/>
            <w:tcPrChange w:id="362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7" w:type="dxa"/>
            <w:vAlign w:val="center"/>
            <w:hideMark/>
            <w:tcPrChange w:id="363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64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365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366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67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368" w:author="Gombosová Erika" w:date="2015-12-11T08:44:00Z">
            <w:trPr>
              <w:trHeight w:val="300"/>
            </w:trPr>
          </w:trPrChange>
        </w:trPr>
        <w:tc>
          <w:tcPr>
            <w:tcW w:w="861" w:type="dxa"/>
            <w:shd w:val="clear" w:color="000000" w:fill="B1A0C7"/>
            <w:vAlign w:val="center"/>
            <w:hideMark/>
            <w:tcPrChange w:id="369" w:author="Gombosová Erika" w:date="2015-12-11T08:44:00Z">
              <w:tcPr>
                <w:tcW w:w="862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  <w:tcPrChange w:id="370" w:author="Gombosová Erika" w:date="2015-12-11T08:44:00Z">
              <w:tcPr>
                <w:tcW w:w="5233" w:type="dxa"/>
                <w:gridSpan w:val="3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  <w:tcPrChange w:id="371" w:author="Gombosová Erika" w:date="2015-12-11T08:44:00Z">
              <w:tcPr>
                <w:tcW w:w="577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  <w:tcPrChange w:id="372" w:author="Gombosová Erika" w:date="2015-12-11T08:44:00Z">
              <w:tcPr>
                <w:tcW w:w="567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  <w:tcPrChange w:id="373" w:author="Gombosová Erika" w:date="2015-12-11T08:44:00Z">
              <w:tcPr>
                <w:tcW w:w="713" w:type="dxa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gridSpan w:val="2"/>
            <w:shd w:val="clear" w:color="000000" w:fill="B1A0C7"/>
            <w:vAlign w:val="center"/>
            <w:hideMark/>
            <w:tcPrChange w:id="374" w:author="Gombosová Erika" w:date="2015-12-11T08:44:00Z">
              <w:tcPr>
                <w:tcW w:w="1140" w:type="dxa"/>
                <w:gridSpan w:val="2"/>
                <w:shd w:val="clear" w:color="000000" w:fill="B1A0C7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75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376" w:author="Gombosová Erika" w:date="2015-12-11T08:44:00Z">
            <w:trPr>
              <w:trHeight w:val="300"/>
            </w:trPr>
          </w:trPrChange>
        </w:trPr>
        <w:tc>
          <w:tcPr>
            <w:tcW w:w="861" w:type="dxa"/>
            <w:vAlign w:val="center"/>
            <w:hideMark/>
            <w:tcPrChange w:id="377" w:author="Gombosová Erika" w:date="2015-12-11T08:44:00Z">
              <w:tcPr>
                <w:tcW w:w="862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1" w:type="dxa"/>
            <w:gridSpan w:val="3"/>
            <w:vAlign w:val="center"/>
            <w:hideMark/>
            <w:tcPrChange w:id="378" w:author="Gombosová Erika" w:date="2015-12-11T08:44:00Z">
              <w:tcPr>
                <w:tcW w:w="5233" w:type="dxa"/>
                <w:gridSpan w:val="3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vAlign w:val="center"/>
            <w:hideMark/>
            <w:tcPrChange w:id="379" w:author="Gombosová Erika" w:date="2015-12-11T08:44:00Z">
              <w:tcPr>
                <w:tcW w:w="57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80" w:author="Gombosová Erika" w:date="2015-12-11T08:44:00Z">
              <w:tcPr>
                <w:tcW w:w="567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381" w:author="Gombosová Erika" w:date="2015-12-11T08:44:00Z">
              <w:tcPr>
                <w:tcW w:w="713" w:type="dxa"/>
                <w:vAlign w:val="center"/>
                <w:hideMark/>
              </w:tcPr>
            </w:tcPrChange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vAlign w:val="center"/>
            <w:hideMark/>
            <w:tcPrChange w:id="382" w:author="Gombosová Erika" w:date="2015-12-11T08:44:00Z">
              <w:tcPr>
                <w:tcW w:w="1140" w:type="dxa"/>
                <w:gridSpan w:val="2"/>
                <w:vAlign w:val="center"/>
                <w:hideMark/>
              </w:tcPr>
            </w:tcPrChange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83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384" w:author="Gombosová Erika" w:date="2015-12-11T08:43:00Z"/>
          <w:trPrChange w:id="385" w:author="Gombosová Erika" w:date="2015-12-11T08:44:00Z">
            <w:trPr>
              <w:trHeight w:val="330"/>
            </w:trPr>
          </w:trPrChange>
        </w:trPr>
        <w:tc>
          <w:tcPr>
            <w:tcW w:w="9092" w:type="dxa"/>
            <w:gridSpan w:val="9"/>
            <w:vAlign w:val="center"/>
            <w:hideMark/>
            <w:tcPrChange w:id="386" w:author="Gombosová Erika" w:date="2015-12-11T08:44:00Z">
              <w:tcPr>
                <w:tcW w:w="9091" w:type="dxa"/>
                <w:gridSpan w:val="9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jc w:val="both"/>
              <w:rPr>
                <w:ins w:id="387" w:author="Gombosová Erika" w:date="2015-12-11T08:43:00Z"/>
                <w:b/>
                <w:sz w:val="20"/>
                <w:szCs w:val="20"/>
              </w:rPr>
            </w:pPr>
            <w:ins w:id="388" w:author="Gombosová Erika" w:date="2015-12-11T08:43:00Z">
              <w:r w:rsidRPr="0077337C">
                <w:rPr>
                  <w:b/>
                </w:rPr>
                <w:t>V</w:t>
              </w:r>
              <w:r w:rsidRPr="0077337C">
                <w:rPr>
                  <w:b/>
                  <w:sz w:val="20"/>
                  <w:szCs w:val="20"/>
                </w:rPr>
                <w:t>YJADRENIE</w:t>
              </w:r>
            </w:ins>
          </w:p>
          <w:p w:rsidR="00230B5A" w:rsidRPr="0077337C" w:rsidRDefault="00230B5A" w:rsidP="00845562">
            <w:pPr>
              <w:jc w:val="both"/>
              <w:rPr>
                <w:ins w:id="389" w:author="Gombosová Erika" w:date="2015-12-11T08:43:00Z"/>
                <w:sz w:val="20"/>
                <w:szCs w:val="20"/>
              </w:rPr>
            </w:pPr>
          </w:p>
          <w:p w:rsidR="00FA45CC" w:rsidRPr="0077337C" w:rsidRDefault="00FA45CC" w:rsidP="00FA45CC">
            <w:pPr>
              <w:rPr>
                <w:ins w:id="390" w:author="Gombosová Erika" w:date="2015-12-15T13:27:00Z"/>
                <w:sz w:val="20"/>
                <w:szCs w:val="20"/>
                <w:rPrChange w:id="391" w:author="Tibor Barna" w:date="2016-02-10T16:00:00Z">
                  <w:rPr>
                    <w:ins w:id="392" w:author="Gombosová Erika" w:date="2015-12-15T13:27:00Z"/>
                  </w:rPr>
                </w:rPrChange>
              </w:rPr>
            </w:pPr>
            <w:ins w:id="393" w:author="Gombosová Erika" w:date="2015-12-15T13:27:00Z">
              <w:r w:rsidRPr="0077337C">
                <w:rPr>
                  <w:sz w:val="20"/>
                  <w:szCs w:val="20"/>
                  <w:rPrChange w:id="394" w:author="Tibor Barna" w:date="2016-02-10T16:00:00Z">
                    <w:rPr/>
                  </w:rPrChange>
                </w:rPr>
                <w:t xml:space="preserve">Na základe overených skutočností potvrdzujem, že  </w:t>
              </w:r>
            </w:ins>
            <w:customXmlInsRangeStart w:id="395" w:author="Gombosová Erika" w:date="2015-12-15T13:27:00Z"/>
            <w:sdt>
              <w:sdtPr>
                <w:rPr>
                  <w:sz w:val="20"/>
                  <w:szCs w:val="20"/>
                </w:rPr>
                <w:id w:val="-843084462"/>
                <w:placeholder>
                  <w:docPart w:val="0AB7F07C8DB6470BB50BDC52AABC5CEE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InsRangeEnd w:id="395"/>
                <w:ins w:id="396" w:author="Gombosová Erika" w:date="2015-12-15T13:27:00Z">
                  <w:r w:rsidRPr="0077337C">
                    <w:rPr>
                      <w:sz w:val="20"/>
                      <w:szCs w:val="20"/>
                      <w:rPrChange w:id="397" w:author="Tibor Barna" w:date="2016-02-10T16:00:00Z">
                        <w:rPr/>
                      </w:rPrChange>
                    </w:rPr>
                    <w:t>Vyberte položku.</w:t>
                  </w:r>
                </w:ins>
                <w:customXmlInsRangeStart w:id="398" w:author="Gombosová Erika" w:date="2015-12-15T13:27:00Z"/>
              </w:sdtContent>
            </w:sdt>
            <w:customXmlInsRangeEnd w:id="398"/>
            <w:ins w:id="399" w:author="Gombosová Erika" w:date="2015-12-15T13:27:00Z">
              <w:r w:rsidRPr="0077337C">
                <w:rPr>
                  <w:sz w:val="20"/>
                  <w:szCs w:val="20"/>
                  <w:rPrChange w:id="400" w:author="Tibor Barna" w:date="2016-02-10T16:00:00Z">
                    <w:rPr/>
                  </w:rPrChange>
                </w:rPr>
                <w:t xml:space="preserve">   </w:t>
              </w:r>
            </w:ins>
          </w:p>
          <w:p w:rsidR="00230B5A" w:rsidRPr="0077337C" w:rsidRDefault="00230B5A" w:rsidP="00845562">
            <w:pPr>
              <w:jc w:val="both"/>
              <w:rPr>
                <w:ins w:id="401" w:author="Gombosová Erika" w:date="2015-12-11T08:43:00Z"/>
                <w:color w:val="000000"/>
                <w:sz w:val="20"/>
                <w:szCs w:val="20"/>
                <w:rPrChange w:id="402" w:author="Tibor Barna" w:date="2016-02-10T16:00:00Z">
                  <w:rPr>
                    <w:ins w:id="403" w:author="Gombosová Erika" w:date="2015-12-11T08:43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04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405" w:author="Gombosová Erika" w:date="2015-12-11T08:43:00Z"/>
          <w:trPrChange w:id="406" w:author="Gombosová Erika" w:date="2015-12-11T08:44:00Z">
            <w:trPr>
              <w:trHeight w:val="330"/>
            </w:trPr>
          </w:trPrChange>
        </w:trPr>
        <w:tc>
          <w:tcPr>
            <w:tcW w:w="1710" w:type="dxa"/>
            <w:gridSpan w:val="2"/>
            <w:vAlign w:val="center"/>
            <w:tcPrChange w:id="407" w:author="Gombosová Erika" w:date="2015-12-11T08:44:00Z">
              <w:tcPr>
                <w:tcW w:w="1711" w:type="dxa"/>
                <w:gridSpan w:val="2"/>
                <w:vAlign w:val="center"/>
              </w:tcPr>
            </w:tcPrChange>
          </w:tcPr>
          <w:p w:rsidR="00230B5A" w:rsidRPr="00267AF2" w:rsidRDefault="00230B5A" w:rsidP="00845562">
            <w:pPr>
              <w:rPr>
                <w:ins w:id="408" w:author="Gombosová Erika" w:date="2015-12-11T08:43:00Z"/>
                <w:b/>
                <w:bCs/>
                <w:sz w:val="20"/>
                <w:szCs w:val="20"/>
              </w:rPr>
            </w:pPr>
            <w:ins w:id="409" w:author="Gombosová Erika" w:date="2015-12-11T08:43:00Z">
              <w:r w:rsidRPr="0077337C">
                <w:rPr>
                  <w:b/>
                  <w:bCs/>
                  <w:sz w:val="20"/>
                  <w:szCs w:val="20"/>
                </w:rPr>
                <w:t>Kontrolu vykonal:</w:t>
              </w:r>
              <w:r w:rsidRPr="00267AF2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5"/>
              </w:r>
            </w:ins>
          </w:p>
        </w:tc>
        <w:tc>
          <w:tcPr>
            <w:tcW w:w="7382" w:type="dxa"/>
            <w:gridSpan w:val="7"/>
            <w:vAlign w:val="center"/>
            <w:tcPrChange w:id="415" w:author="Gombosová Erika" w:date="2015-12-11T08:44:00Z">
              <w:tcPr>
                <w:tcW w:w="7380" w:type="dxa"/>
                <w:gridSpan w:val="7"/>
                <w:vAlign w:val="center"/>
              </w:tcPr>
            </w:tcPrChange>
          </w:tcPr>
          <w:p w:rsidR="00230B5A" w:rsidRPr="0077337C" w:rsidRDefault="00230B5A" w:rsidP="00845562">
            <w:pPr>
              <w:rPr>
                <w:ins w:id="416" w:author="Gombosová Erika" w:date="2015-12-11T08:43:00Z"/>
                <w:color w:val="000000"/>
                <w:sz w:val="20"/>
                <w:szCs w:val="20"/>
              </w:rPr>
            </w:pPr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17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418" w:author="Gombosová Erika" w:date="2015-12-11T08:43:00Z"/>
          <w:trPrChange w:id="419" w:author="Gombosová Erika" w:date="2015-12-11T08:44:00Z">
            <w:trPr>
              <w:trHeight w:val="330"/>
            </w:trPr>
          </w:trPrChange>
        </w:trPr>
        <w:tc>
          <w:tcPr>
            <w:tcW w:w="1710" w:type="dxa"/>
            <w:gridSpan w:val="2"/>
            <w:vAlign w:val="center"/>
            <w:hideMark/>
            <w:tcPrChange w:id="420" w:author="Gombosová Erika" w:date="2015-12-11T08:44:00Z">
              <w:tcPr>
                <w:tcW w:w="1711" w:type="dxa"/>
                <w:gridSpan w:val="2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21" w:author="Gombosová Erika" w:date="2015-12-11T08:43:00Z"/>
                <w:b/>
                <w:bCs/>
                <w:sz w:val="20"/>
                <w:szCs w:val="20"/>
              </w:rPr>
            </w:pPr>
            <w:ins w:id="422" w:author="Gombosová Erika" w:date="2015-12-11T08:43:00Z">
              <w:r w:rsidRPr="0077337C">
                <w:rPr>
                  <w:b/>
                  <w:bCs/>
                  <w:sz w:val="20"/>
                  <w:szCs w:val="20"/>
                </w:rPr>
                <w:t>Dátum:</w:t>
              </w:r>
            </w:ins>
          </w:p>
        </w:tc>
        <w:tc>
          <w:tcPr>
            <w:tcW w:w="7382" w:type="dxa"/>
            <w:gridSpan w:val="7"/>
            <w:vAlign w:val="center"/>
            <w:hideMark/>
            <w:tcPrChange w:id="423" w:author="Gombosová Erika" w:date="2015-12-11T08:44:00Z">
              <w:tcPr>
                <w:tcW w:w="7380" w:type="dxa"/>
                <w:gridSpan w:val="7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24" w:author="Gombosová Erika" w:date="2015-12-11T08:43:00Z"/>
                <w:color w:val="000000"/>
                <w:sz w:val="20"/>
                <w:szCs w:val="20"/>
              </w:rPr>
            </w:pPr>
            <w:ins w:id="425" w:author="Gombosová Erika" w:date="2015-12-11T08:43:00Z">
              <w:r w:rsidRPr="007733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26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427" w:author="Gombosová Erika" w:date="2015-12-11T08:43:00Z"/>
          <w:trPrChange w:id="428" w:author="Gombosová Erika" w:date="2015-12-11T08:44:00Z">
            <w:trPr>
              <w:trHeight w:val="330"/>
            </w:trPr>
          </w:trPrChange>
        </w:trPr>
        <w:tc>
          <w:tcPr>
            <w:tcW w:w="1710" w:type="dxa"/>
            <w:gridSpan w:val="2"/>
            <w:shd w:val="clear" w:color="000000" w:fill="FFFFFF"/>
            <w:vAlign w:val="center"/>
            <w:hideMark/>
            <w:tcPrChange w:id="429" w:author="Gombosová Erika" w:date="2015-12-11T08:44:00Z">
              <w:tcPr>
                <w:tcW w:w="1711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30" w:author="Gombosová Erika" w:date="2015-12-11T08:43:00Z"/>
                <w:b/>
                <w:bCs/>
                <w:sz w:val="20"/>
                <w:szCs w:val="20"/>
              </w:rPr>
            </w:pPr>
            <w:ins w:id="431" w:author="Gombosová Erika" w:date="2015-12-11T08:43:00Z">
              <w:r w:rsidRPr="0077337C">
                <w:rPr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382" w:type="dxa"/>
            <w:gridSpan w:val="7"/>
            <w:vAlign w:val="center"/>
            <w:hideMark/>
            <w:tcPrChange w:id="432" w:author="Gombosová Erika" w:date="2015-12-11T08:44:00Z">
              <w:tcPr>
                <w:tcW w:w="7380" w:type="dxa"/>
                <w:gridSpan w:val="7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33" w:author="Gombosová Erika" w:date="2015-12-11T08:43:00Z"/>
                <w:color w:val="000000"/>
                <w:sz w:val="20"/>
                <w:szCs w:val="20"/>
              </w:rPr>
            </w:pPr>
            <w:ins w:id="434" w:author="Gombosová Erika" w:date="2015-12-11T08:43:00Z">
              <w:r w:rsidRPr="007733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35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436" w:author="Gombosová Erika" w:date="2015-12-11T08:43:00Z"/>
          <w:trPrChange w:id="437" w:author="Gombosová Erika" w:date="2015-12-11T08:44:00Z">
            <w:trPr>
              <w:trHeight w:val="330"/>
            </w:trPr>
          </w:trPrChange>
        </w:trPr>
        <w:tc>
          <w:tcPr>
            <w:tcW w:w="9092" w:type="dxa"/>
            <w:gridSpan w:val="9"/>
            <w:noWrap/>
            <w:hideMark/>
            <w:tcPrChange w:id="438" w:author="Gombosová Erika" w:date="2015-12-11T08:44:00Z">
              <w:tcPr>
                <w:tcW w:w="9091" w:type="dxa"/>
                <w:gridSpan w:val="9"/>
                <w:noWrap/>
                <w:hideMark/>
              </w:tcPr>
            </w:tcPrChange>
          </w:tcPr>
          <w:p w:rsidR="00230B5A" w:rsidRPr="0077337C" w:rsidRDefault="00230B5A" w:rsidP="00845562">
            <w:pPr>
              <w:rPr>
                <w:ins w:id="439" w:author="Gombosová Erika" w:date="2015-12-11T08:43:00Z"/>
                <w:color w:val="000000"/>
                <w:sz w:val="20"/>
                <w:szCs w:val="20"/>
              </w:rPr>
            </w:pPr>
            <w:ins w:id="440" w:author="Gombosová Erika" w:date="2015-12-11T08:43:00Z">
              <w:r w:rsidRPr="007733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41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442" w:author="Gombosová Erika" w:date="2015-12-11T08:43:00Z"/>
          <w:trPrChange w:id="443" w:author="Gombosová Erika" w:date="2015-12-11T08:44:00Z">
            <w:trPr>
              <w:trHeight w:val="330"/>
            </w:trPr>
          </w:trPrChange>
        </w:trPr>
        <w:tc>
          <w:tcPr>
            <w:tcW w:w="1710" w:type="dxa"/>
            <w:gridSpan w:val="2"/>
            <w:vAlign w:val="center"/>
            <w:hideMark/>
            <w:tcPrChange w:id="444" w:author="Gombosová Erika" w:date="2015-12-11T08:44:00Z">
              <w:tcPr>
                <w:tcW w:w="1711" w:type="dxa"/>
                <w:gridSpan w:val="2"/>
                <w:vAlign w:val="center"/>
                <w:hideMark/>
              </w:tcPr>
            </w:tcPrChange>
          </w:tcPr>
          <w:p w:rsidR="00230B5A" w:rsidRPr="00267AF2" w:rsidRDefault="00A3288E" w:rsidP="00A3288E">
            <w:pPr>
              <w:rPr>
                <w:ins w:id="445" w:author="Gombosová Erika" w:date="2015-12-11T08:43:00Z"/>
                <w:b/>
                <w:bCs/>
                <w:sz w:val="20"/>
                <w:szCs w:val="20"/>
              </w:rPr>
            </w:pPr>
            <w:ins w:id="446" w:author="Gombosová Erika" w:date="2015-12-11T09:26:00Z">
              <w:r w:rsidRPr="0077337C">
                <w:rPr>
                  <w:b/>
                  <w:bCs/>
                  <w:sz w:val="20"/>
                  <w:szCs w:val="20"/>
                </w:rPr>
                <w:t>Kontrolu vykonal</w:t>
              </w:r>
            </w:ins>
            <w:ins w:id="447" w:author="Gombosová Erika" w:date="2015-12-11T08:43:00Z">
              <w:r w:rsidR="00230B5A" w:rsidRPr="0077337C">
                <w:rPr>
                  <w:b/>
                  <w:bCs/>
                  <w:sz w:val="20"/>
                  <w:szCs w:val="20"/>
                </w:rPr>
                <w:t>:</w:t>
              </w:r>
              <w:r w:rsidR="00230B5A" w:rsidRPr="00267AF2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6"/>
              </w:r>
            </w:ins>
          </w:p>
        </w:tc>
        <w:tc>
          <w:tcPr>
            <w:tcW w:w="7382" w:type="dxa"/>
            <w:gridSpan w:val="7"/>
            <w:vAlign w:val="center"/>
            <w:hideMark/>
            <w:tcPrChange w:id="450" w:author="Gombosová Erika" w:date="2015-12-11T08:44:00Z">
              <w:tcPr>
                <w:tcW w:w="7380" w:type="dxa"/>
                <w:gridSpan w:val="7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51" w:author="Gombosová Erika" w:date="2015-12-11T08:43:00Z"/>
                <w:color w:val="000000"/>
                <w:sz w:val="20"/>
                <w:szCs w:val="20"/>
              </w:rPr>
            </w:pPr>
            <w:ins w:id="452" w:author="Gombosová Erika" w:date="2015-12-11T08:43:00Z">
              <w:r w:rsidRPr="007733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53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454" w:author="Gombosová Erika" w:date="2015-12-11T08:43:00Z"/>
          <w:trPrChange w:id="455" w:author="Gombosová Erika" w:date="2015-12-11T08:44:00Z">
            <w:trPr>
              <w:trHeight w:val="330"/>
            </w:trPr>
          </w:trPrChange>
        </w:trPr>
        <w:tc>
          <w:tcPr>
            <w:tcW w:w="1710" w:type="dxa"/>
            <w:gridSpan w:val="2"/>
            <w:shd w:val="clear" w:color="000000" w:fill="FFFFFF"/>
            <w:vAlign w:val="center"/>
            <w:hideMark/>
            <w:tcPrChange w:id="456" w:author="Gombosová Erika" w:date="2015-12-11T08:44:00Z">
              <w:tcPr>
                <w:tcW w:w="1711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57" w:author="Gombosová Erika" w:date="2015-12-11T08:43:00Z"/>
                <w:b/>
                <w:bCs/>
                <w:sz w:val="20"/>
                <w:szCs w:val="20"/>
              </w:rPr>
            </w:pPr>
            <w:ins w:id="458" w:author="Gombosová Erika" w:date="2015-12-11T08:43:00Z">
              <w:r w:rsidRPr="0077337C">
                <w:rPr>
                  <w:b/>
                  <w:bCs/>
                  <w:sz w:val="20"/>
                  <w:szCs w:val="20"/>
                </w:rPr>
                <w:t xml:space="preserve">Dátum: </w:t>
              </w:r>
            </w:ins>
          </w:p>
        </w:tc>
        <w:tc>
          <w:tcPr>
            <w:tcW w:w="7382" w:type="dxa"/>
            <w:gridSpan w:val="7"/>
            <w:vAlign w:val="center"/>
            <w:hideMark/>
            <w:tcPrChange w:id="459" w:author="Gombosová Erika" w:date="2015-12-11T08:44:00Z">
              <w:tcPr>
                <w:tcW w:w="7380" w:type="dxa"/>
                <w:gridSpan w:val="7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60" w:author="Gombosová Erika" w:date="2015-12-11T08:43:00Z"/>
                <w:color w:val="000000"/>
                <w:sz w:val="20"/>
                <w:szCs w:val="20"/>
              </w:rPr>
            </w:pPr>
            <w:ins w:id="461" w:author="Gombosová Erika" w:date="2015-12-11T08:43:00Z">
              <w:r w:rsidRPr="007733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30B5A" w:rsidRPr="0077337C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62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ins w:id="463" w:author="Gombosová Erika" w:date="2015-12-11T08:43:00Z"/>
          <w:trPrChange w:id="464" w:author="Gombosová Erika" w:date="2015-12-11T08:44:00Z">
            <w:trPr>
              <w:trHeight w:val="330"/>
            </w:trPr>
          </w:trPrChange>
        </w:trPr>
        <w:tc>
          <w:tcPr>
            <w:tcW w:w="1710" w:type="dxa"/>
            <w:gridSpan w:val="2"/>
            <w:shd w:val="clear" w:color="000000" w:fill="FFFFFF"/>
            <w:vAlign w:val="center"/>
            <w:hideMark/>
            <w:tcPrChange w:id="465" w:author="Gombosová Erika" w:date="2015-12-11T08:44:00Z">
              <w:tcPr>
                <w:tcW w:w="1711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66" w:author="Gombosová Erika" w:date="2015-12-11T08:43:00Z"/>
                <w:b/>
                <w:bCs/>
                <w:sz w:val="20"/>
                <w:szCs w:val="20"/>
              </w:rPr>
            </w:pPr>
            <w:ins w:id="467" w:author="Gombosová Erika" w:date="2015-12-11T08:43:00Z">
              <w:r w:rsidRPr="0077337C">
                <w:rPr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382" w:type="dxa"/>
            <w:gridSpan w:val="7"/>
            <w:vAlign w:val="center"/>
            <w:hideMark/>
            <w:tcPrChange w:id="468" w:author="Gombosová Erika" w:date="2015-12-11T08:44:00Z">
              <w:tcPr>
                <w:tcW w:w="7380" w:type="dxa"/>
                <w:gridSpan w:val="7"/>
                <w:vAlign w:val="center"/>
                <w:hideMark/>
              </w:tcPr>
            </w:tcPrChange>
          </w:tcPr>
          <w:p w:rsidR="00230B5A" w:rsidRPr="0077337C" w:rsidRDefault="00230B5A" w:rsidP="00845562">
            <w:pPr>
              <w:rPr>
                <w:ins w:id="469" w:author="Gombosová Erika" w:date="2015-12-11T08:43:00Z"/>
                <w:color w:val="000000"/>
                <w:sz w:val="20"/>
                <w:szCs w:val="20"/>
              </w:rPr>
            </w:pPr>
            <w:ins w:id="470" w:author="Gombosová Erika" w:date="2015-12-11T08:43:00Z">
              <w:r w:rsidRPr="007733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56E20" w:rsidRPr="00267AF2" w:rsidDel="00BA7C1B" w:rsidTr="00230B5A">
        <w:trPr>
          <w:gridAfter w:val="1"/>
          <w:wAfter w:w="19" w:type="dxa"/>
          <w:trHeight w:val="330"/>
          <w:del w:id="471" w:author="Gombosová Erika" w:date="2015-12-11T08:44:00Z"/>
        </w:trPr>
        <w:tc>
          <w:tcPr>
            <w:tcW w:w="9073" w:type="dxa"/>
            <w:gridSpan w:val="8"/>
            <w:vAlign w:val="center"/>
            <w:hideMark/>
          </w:tcPr>
          <w:p w:rsidR="00F56E20" w:rsidRPr="0077337C" w:rsidDel="00BA7C1B" w:rsidRDefault="00F56E20" w:rsidP="003244EF">
            <w:pPr>
              <w:rPr>
                <w:del w:id="472" w:author="Gombosová Erika" w:date="2015-12-11T08:44:00Z"/>
                <w:color w:val="000000"/>
                <w:sz w:val="20"/>
                <w:szCs w:val="20"/>
                <w:rPrChange w:id="473" w:author="Tibor Barna" w:date="2016-02-10T16:00:00Z">
                  <w:rPr>
                    <w:del w:id="474" w:author="Gombosová Erika" w:date="2015-12-11T08:44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del w:id="475" w:author="Gombosová Erika" w:date="2015-12-11T08:44:00Z">
              <w:r w:rsidRPr="0077337C" w:rsidDel="00BA7C1B">
                <w:rPr>
                  <w:color w:val="000000"/>
                  <w:sz w:val="20"/>
                  <w:szCs w:val="20"/>
                  <w:rPrChange w:id="476" w:author="Tibor Barna" w:date="2016-02-10T16:00:00Z"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rPrChange>
                </w:rPr>
                <w:delText> </w:delText>
              </w:r>
            </w:del>
          </w:p>
        </w:tc>
      </w:tr>
      <w:tr w:rsidR="00F56E20" w:rsidRPr="00267AF2" w:rsidDel="00BA7C1B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77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9" w:type="dxa"/>
          <w:trHeight w:val="330"/>
          <w:del w:id="478" w:author="Gombosová Erika" w:date="2015-12-11T08:44:00Z"/>
          <w:trPrChange w:id="479" w:author="Gombosová Erika" w:date="2015-12-11T08:44:00Z">
            <w:trPr>
              <w:gridAfter w:val="1"/>
              <w:wAfter w:w="19" w:type="dxa"/>
              <w:trHeight w:val="330"/>
            </w:trPr>
          </w:trPrChange>
        </w:trPr>
        <w:tc>
          <w:tcPr>
            <w:tcW w:w="1710" w:type="dxa"/>
            <w:gridSpan w:val="2"/>
            <w:vAlign w:val="center"/>
            <w:hideMark/>
            <w:tcPrChange w:id="480" w:author="Gombosová Erika" w:date="2015-12-11T08:44:00Z">
              <w:tcPr>
                <w:tcW w:w="1708" w:type="dxa"/>
                <w:gridSpan w:val="2"/>
                <w:vAlign w:val="center"/>
                <w:hideMark/>
              </w:tcPr>
            </w:tcPrChange>
          </w:tcPr>
          <w:p w:rsidR="00F56E20" w:rsidRPr="0077337C" w:rsidDel="00BA7C1B" w:rsidRDefault="00F56E20" w:rsidP="002816D8">
            <w:pPr>
              <w:rPr>
                <w:del w:id="481" w:author="Gombosová Erika" w:date="2015-12-11T08:44:00Z"/>
                <w:b/>
                <w:bCs/>
                <w:sz w:val="20"/>
                <w:szCs w:val="20"/>
                <w:rPrChange w:id="482" w:author="Tibor Barna" w:date="2016-02-10T16:00:00Z">
                  <w:rPr>
                    <w:del w:id="483" w:author="Gombosová Erika" w:date="2015-12-11T08:44:00Z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del w:id="484" w:author="Gombosová Erika" w:date="2015-12-11T08:44:00Z">
              <w:r w:rsidRPr="0077337C" w:rsidDel="00BA7C1B">
                <w:rPr>
                  <w:b/>
                  <w:bCs/>
                  <w:sz w:val="20"/>
                  <w:szCs w:val="20"/>
                  <w:rPrChange w:id="485" w:author="Tibor Barna" w:date="2016-02-10T16:00:00Z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rPrChange>
                </w:rPr>
                <w:delText>Kontrolu vykonal:</w:delText>
              </w:r>
              <w:r w:rsidRPr="0077337C" w:rsidDel="00BA7C1B">
                <w:rPr>
                  <w:rStyle w:val="Odkaznapoznmkupodiarou"/>
                  <w:b/>
                  <w:bCs/>
                  <w:sz w:val="20"/>
                  <w:szCs w:val="20"/>
                  <w:rPrChange w:id="486" w:author="Tibor Barna" w:date="2016-02-10T16:00:00Z">
                    <w:rPr>
                      <w:rStyle w:val="Odkaznapoznmkupodiarou"/>
                      <w:rFonts w:ascii="Arial Narrow" w:hAnsi="Arial Narrow"/>
                      <w:b/>
                      <w:bCs/>
                      <w:sz w:val="20"/>
                      <w:szCs w:val="20"/>
                    </w:rPr>
                  </w:rPrChange>
                </w:rPr>
                <w:footnoteReference w:id="7"/>
              </w:r>
            </w:del>
          </w:p>
        </w:tc>
        <w:tc>
          <w:tcPr>
            <w:tcW w:w="7363" w:type="dxa"/>
            <w:gridSpan w:val="6"/>
            <w:vAlign w:val="center"/>
            <w:hideMark/>
            <w:tcPrChange w:id="489" w:author="Gombosová Erika" w:date="2015-12-11T08:44:00Z">
              <w:tcPr>
                <w:tcW w:w="7365" w:type="dxa"/>
                <w:gridSpan w:val="6"/>
                <w:vAlign w:val="center"/>
                <w:hideMark/>
              </w:tcPr>
            </w:tcPrChange>
          </w:tcPr>
          <w:p w:rsidR="00F56E20" w:rsidRPr="0077337C" w:rsidDel="00BA7C1B" w:rsidRDefault="00F56E20" w:rsidP="003244EF">
            <w:pPr>
              <w:rPr>
                <w:del w:id="490" w:author="Gombosová Erika" w:date="2015-12-11T08:44:00Z"/>
                <w:color w:val="000000"/>
                <w:sz w:val="20"/>
                <w:szCs w:val="20"/>
                <w:rPrChange w:id="491" w:author="Tibor Barna" w:date="2016-02-10T16:00:00Z">
                  <w:rPr>
                    <w:del w:id="492" w:author="Gombosová Erika" w:date="2015-12-11T08:44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del w:id="493" w:author="Gombosová Erika" w:date="2015-12-11T08:44:00Z">
              <w:r w:rsidRPr="0077337C" w:rsidDel="00BA7C1B">
                <w:rPr>
                  <w:color w:val="000000"/>
                  <w:sz w:val="20"/>
                  <w:szCs w:val="20"/>
                  <w:rPrChange w:id="494" w:author="Tibor Barna" w:date="2016-02-10T16:00:00Z"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rPrChange>
                </w:rPr>
                <w:delText> </w:delText>
              </w:r>
            </w:del>
          </w:p>
        </w:tc>
      </w:tr>
      <w:tr w:rsidR="00F56E20" w:rsidRPr="00267AF2" w:rsidDel="00BA7C1B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495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9" w:type="dxa"/>
          <w:trHeight w:val="330"/>
          <w:del w:id="496" w:author="Gombosová Erika" w:date="2015-12-11T08:44:00Z"/>
          <w:trPrChange w:id="497" w:author="Gombosová Erika" w:date="2015-12-11T08:44:00Z">
            <w:trPr>
              <w:gridAfter w:val="1"/>
              <w:wAfter w:w="19" w:type="dxa"/>
              <w:trHeight w:val="330"/>
            </w:trPr>
          </w:trPrChange>
        </w:trPr>
        <w:tc>
          <w:tcPr>
            <w:tcW w:w="1710" w:type="dxa"/>
            <w:gridSpan w:val="2"/>
            <w:shd w:val="clear" w:color="000000" w:fill="FFFFFF"/>
            <w:vAlign w:val="center"/>
            <w:hideMark/>
            <w:tcPrChange w:id="498" w:author="Gombosová Erika" w:date="2015-12-11T08:44:00Z">
              <w:tcPr>
                <w:tcW w:w="1708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:rsidR="00F56E20" w:rsidRPr="0077337C" w:rsidDel="00BA7C1B" w:rsidRDefault="00F56E20" w:rsidP="007C0184">
            <w:pPr>
              <w:rPr>
                <w:del w:id="499" w:author="Gombosová Erika" w:date="2015-12-11T08:44:00Z"/>
                <w:b/>
                <w:bCs/>
                <w:sz w:val="20"/>
                <w:szCs w:val="20"/>
                <w:rPrChange w:id="500" w:author="Tibor Barna" w:date="2016-02-10T16:00:00Z">
                  <w:rPr>
                    <w:del w:id="501" w:author="Gombosová Erika" w:date="2015-12-11T08:44:00Z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del w:id="502" w:author="Gombosová Erika" w:date="2015-12-11T08:44:00Z">
              <w:r w:rsidRPr="0077337C" w:rsidDel="00BA7C1B">
                <w:rPr>
                  <w:b/>
                  <w:bCs/>
                  <w:sz w:val="20"/>
                  <w:szCs w:val="20"/>
                  <w:rPrChange w:id="503" w:author="Tibor Barna" w:date="2016-02-10T16:00:00Z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rPrChange>
                </w:rPr>
                <w:delText>Dátum:Podpis:</w:delText>
              </w:r>
            </w:del>
          </w:p>
        </w:tc>
        <w:tc>
          <w:tcPr>
            <w:tcW w:w="7363" w:type="dxa"/>
            <w:gridSpan w:val="6"/>
            <w:vAlign w:val="center"/>
            <w:hideMark/>
            <w:tcPrChange w:id="504" w:author="Gombosová Erika" w:date="2015-12-11T08:44:00Z">
              <w:tcPr>
                <w:tcW w:w="7365" w:type="dxa"/>
                <w:gridSpan w:val="6"/>
                <w:vAlign w:val="center"/>
                <w:hideMark/>
              </w:tcPr>
            </w:tcPrChange>
          </w:tcPr>
          <w:p w:rsidR="00F56E20" w:rsidRPr="0077337C" w:rsidDel="00BA7C1B" w:rsidRDefault="00F56E20" w:rsidP="003244EF">
            <w:pPr>
              <w:rPr>
                <w:del w:id="505" w:author="Gombosová Erika" w:date="2015-12-11T08:44:00Z"/>
                <w:color w:val="000000"/>
                <w:sz w:val="20"/>
                <w:szCs w:val="20"/>
                <w:rPrChange w:id="506" w:author="Tibor Barna" w:date="2016-02-10T16:00:00Z">
                  <w:rPr>
                    <w:del w:id="507" w:author="Gombosová Erika" w:date="2015-12-11T08:44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del w:id="508" w:author="Gombosová Erika" w:date="2015-12-11T08:44:00Z">
              <w:r w:rsidRPr="0077337C" w:rsidDel="00BA7C1B">
                <w:rPr>
                  <w:color w:val="000000"/>
                  <w:sz w:val="20"/>
                  <w:szCs w:val="20"/>
                  <w:rPrChange w:id="509" w:author="Tibor Barna" w:date="2016-02-10T16:00:00Z"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rPrChange>
                </w:rPr>
                <w:delText> </w:delText>
              </w:r>
            </w:del>
          </w:p>
        </w:tc>
      </w:tr>
      <w:tr w:rsidR="00F56E20" w:rsidRPr="00267AF2" w:rsidDel="00BA7C1B" w:rsidTr="00230B5A">
        <w:trPr>
          <w:gridAfter w:val="1"/>
          <w:wAfter w:w="19" w:type="dxa"/>
          <w:trHeight w:val="330"/>
          <w:del w:id="510" w:author="Gombosová Erika" w:date="2015-12-11T08:44:00Z"/>
        </w:trPr>
        <w:tc>
          <w:tcPr>
            <w:tcW w:w="9073" w:type="dxa"/>
            <w:gridSpan w:val="8"/>
            <w:noWrap/>
            <w:hideMark/>
          </w:tcPr>
          <w:p w:rsidR="00F56E20" w:rsidRPr="0077337C" w:rsidDel="00BA7C1B" w:rsidRDefault="00F56E20" w:rsidP="003244EF">
            <w:pPr>
              <w:rPr>
                <w:del w:id="511" w:author="Gombosová Erika" w:date="2015-12-11T08:44:00Z"/>
                <w:color w:val="000000"/>
                <w:sz w:val="20"/>
                <w:szCs w:val="20"/>
                <w:rPrChange w:id="512" w:author="Tibor Barna" w:date="2016-02-10T16:00:00Z">
                  <w:rPr>
                    <w:del w:id="513" w:author="Gombosová Erika" w:date="2015-12-11T08:44:00Z"/>
                    <w:rFonts w:ascii="Arial Narrow" w:hAnsi="Arial Narrow"/>
                    <w:color w:val="000000"/>
                    <w:sz w:val="22"/>
                    <w:szCs w:val="22"/>
                  </w:rPr>
                </w:rPrChange>
              </w:rPr>
            </w:pPr>
            <w:del w:id="514" w:author="Gombosová Erika" w:date="2015-12-11T08:44:00Z">
              <w:r w:rsidRPr="0077337C" w:rsidDel="00BA7C1B">
                <w:rPr>
                  <w:color w:val="000000"/>
                  <w:sz w:val="20"/>
                  <w:szCs w:val="20"/>
                  <w:rPrChange w:id="515" w:author="Tibor Barna" w:date="2016-02-10T16:00:00Z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rPrChange>
                </w:rPr>
                <w:delText> </w:delText>
              </w:r>
            </w:del>
          </w:p>
        </w:tc>
      </w:tr>
      <w:tr w:rsidR="00F56E20" w:rsidRPr="00267AF2" w:rsidDel="00BA7C1B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516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9" w:type="dxa"/>
          <w:trHeight w:val="330"/>
          <w:del w:id="517" w:author="Gombosová Erika" w:date="2015-12-11T08:44:00Z"/>
          <w:trPrChange w:id="518" w:author="Gombosová Erika" w:date="2015-12-11T08:44:00Z">
            <w:trPr>
              <w:gridAfter w:val="1"/>
              <w:wAfter w:w="19" w:type="dxa"/>
              <w:trHeight w:val="330"/>
            </w:trPr>
          </w:trPrChange>
        </w:trPr>
        <w:tc>
          <w:tcPr>
            <w:tcW w:w="1710" w:type="dxa"/>
            <w:gridSpan w:val="2"/>
            <w:vAlign w:val="center"/>
            <w:hideMark/>
            <w:tcPrChange w:id="519" w:author="Gombosová Erika" w:date="2015-12-11T08:44:00Z">
              <w:tcPr>
                <w:tcW w:w="1708" w:type="dxa"/>
                <w:gridSpan w:val="2"/>
                <w:vAlign w:val="center"/>
                <w:hideMark/>
              </w:tcPr>
            </w:tcPrChange>
          </w:tcPr>
          <w:p w:rsidR="00F56E20" w:rsidRPr="0077337C" w:rsidDel="00BA7C1B" w:rsidRDefault="00F56E20" w:rsidP="001A14F5">
            <w:pPr>
              <w:rPr>
                <w:del w:id="520" w:author="Gombosová Erika" w:date="2015-12-11T08:44:00Z"/>
                <w:b/>
                <w:bCs/>
                <w:sz w:val="20"/>
                <w:szCs w:val="20"/>
                <w:rPrChange w:id="521" w:author="Tibor Barna" w:date="2016-02-10T16:00:00Z">
                  <w:rPr>
                    <w:del w:id="522" w:author="Gombosová Erika" w:date="2015-12-11T08:44:00Z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del w:id="523" w:author="Gombosová Erika" w:date="2015-12-11T08:44:00Z">
              <w:r w:rsidRPr="0077337C" w:rsidDel="00BA7C1B">
                <w:rPr>
                  <w:b/>
                  <w:bCs/>
                  <w:sz w:val="20"/>
                  <w:szCs w:val="20"/>
                  <w:rPrChange w:id="524" w:author="Tibor Barna" w:date="2016-02-10T16:00:00Z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rPrChange>
                </w:rPr>
                <w:delText>Kontrolu vykonal:</w:delText>
              </w:r>
              <w:r w:rsidRPr="0077337C" w:rsidDel="00BA7C1B">
                <w:rPr>
                  <w:rStyle w:val="Odkaznapoznmkupodiarou"/>
                  <w:b/>
                  <w:bCs/>
                  <w:sz w:val="20"/>
                  <w:szCs w:val="20"/>
                  <w:rPrChange w:id="525" w:author="Tibor Barna" w:date="2016-02-10T16:00:00Z">
                    <w:rPr>
                      <w:rStyle w:val="Odkaznapoznmkupodiarou"/>
                      <w:rFonts w:ascii="Arial Narrow" w:hAnsi="Arial Narrow"/>
                      <w:b/>
                      <w:bCs/>
                      <w:sz w:val="20"/>
                      <w:szCs w:val="20"/>
                    </w:rPr>
                  </w:rPrChange>
                </w:rPr>
                <w:footnoteReference w:id="8"/>
              </w:r>
            </w:del>
          </w:p>
        </w:tc>
        <w:tc>
          <w:tcPr>
            <w:tcW w:w="7363" w:type="dxa"/>
            <w:gridSpan w:val="6"/>
            <w:vAlign w:val="center"/>
            <w:hideMark/>
            <w:tcPrChange w:id="528" w:author="Gombosová Erika" w:date="2015-12-11T08:44:00Z">
              <w:tcPr>
                <w:tcW w:w="7365" w:type="dxa"/>
                <w:gridSpan w:val="6"/>
                <w:vAlign w:val="center"/>
                <w:hideMark/>
              </w:tcPr>
            </w:tcPrChange>
          </w:tcPr>
          <w:p w:rsidR="00F56E20" w:rsidRPr="0077337C" w:rsidDel="00BA7C1B" w:rsidRDefault="00F56E20" w:rsidP="003244EF">
            <w:pPr>
              <w:rPr>
                <w:del w:id="529" w:author="Gombosová Erika" w:date="2015-12-11T08:44:00Z"/>
                <w:color w:val="000000"/>
                <w:sz w:val="20"/>
                <w:szCs w:val="20"/>
                <w:rPrChange w:id="530" w:author="Tibor Barna" w:date="2016-02-10T16:00:00Z">
                  <w:rPr>
                    <w:del w:id="531" w:author="Gombosová Erika" w:date="2015-12-11T08:44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del w:id="532" w:author="Gombosová Erika" w:date="2015-12-11T08:44:00Z">
              <w:r w:rsidRPr="0077337C" w:rsidDel="00BA7C1B">
                <w:rPr>
                  <w:color w:val="000000"/>
                  <w:sz w:val="20"/>
                  <w:szCs w:val="20"/>
                  <w:rPrChange w:id="533" w:author="Tibor Barna" w:date="2016-02-10T16:00:00Z"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rPrChange>
                </w:rPr>
                <w:delText> </w:delText>
              </w:r>
            </w:del>
          </w:p>
        </w:tc>
      </w:tr>
      <w:tr w:rsidR="00F56E20" w:rsidRPr="00267AF2" w:rsidDel="00BA7C1B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534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9" w:type="dxa"/>
          <w:trHeight w:val="330"/>
          <w:del w:id="535" w:author="Gombosová Erika" w:date="2015-12-11T08:44:00Z"/>
          <w:trPrChange w:id="536" w:author="Gombosová Erika" w:date="2015-12-11T08:44:00Z">
            <w:trPr>
              <w:gridAfter w:val="1"/>
              <w:wAfter w:w="19" w:type="dxa"/>
              <w:trHeight w:val="330"/>
            </w:trPr>
          </w:trPrChange>
        </w:trPr>
        <w:tc>
          <w:tcPr>
            <w:tcW w:w="1710" w:type="dxa"/>
            <w:gridSpan w:val="2"/>
            <w:shd w:val="clear" w:color="000000" w:fill="FFFFFF"/>
            <w:vAlign w:val="center"/>
            <w:hideMark/>
            <w:tcPrChange w:id="537" w:author="Gombosová Erika" w:date="2015-12-11T08:44:00Z">
              <w:tcPr>
                <w:tcW w:w="1708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:rsidR="00F56E20" w:rsidRPr="0077337C" w:rsidDel="00BA7C1B" w:rsidRDefault="00F56E20" w:rsidP="007C0184">
            <w:pPr>
              <w:rPr>
                <w:del w:id="538" w:author="Gombosová Erika" w:date="2015-12-11T08:44:00Z"/>
                <w:b/>
                <w:bCs/>
                <w:sz w:val="20"/>
                <w:szCs w:val="20"/>
                <w:rPrChange w:id="539" w:author="Tibor Barna" w:date="2016-02-10T16:00:00Z">
                  <w:rPr>
                    <w:del w:id="540" w:author="Gombosová Erika" w:date="2015-12-11T08:44:00Z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del w:id="541" w:author="Gombosová Erika" w:date="2015-12-11T08:44:00Z">
              <w:r w:rsidRPr="0077337C" w:rsidDel="00BA7C1B">
                <w:rPr>
                  <w:b/>
                  <w:bCs/>
                  <w:sz w:val="20"/>
                  <w:szCs w:val="20"/>
                  <w:rPrChange w:id="542" w:author="Tibor Barna" w:date="2016-02-10T16:00:00Z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rPrChange>
                </w:rPr>
                <w:delText xml:space="preserve">Dátum: </w:delText>
              </w:r>
            </w:del>
          </w:p>
        </w:tc>
        <w:tc>
          <w:tcPr>
            <w:tcW w:w="7363" w:type="dxa"/>
            <w:gridSpan w:val="6"/>
            <w:vAlign w:val="center"/>
            <w:hideMark/>
            <w:tcPrChange w:id="543" w:author="Gombosová Erika" w:date="2015-12-11T08:44:00Z">
              <w:tcPr>
                <w:tcW w:w="7365" w:type="dxa"/>
                <w:gridSpan w:val="6"/>
                <w:vAlign w:val="center"/>
                <w:hideMark/>
              </w:tcPr>
            </w:tcPrChange>
          </w:tcPr>
          <w:p w:rsidR="00F56E20" w:rsidRPr="0077337C" w:rsidDel="00BA7C1B" w:rsidRDefault="00F56E20" w:rsidP="003244EF">
            <w:pPr>
              <w:rPr>
                <w:del w:id="544" w:author="Gombosová Erika" w:date="2015-12-11T08:44:00Z"/>
                <w:color w:val="000000"/>
                <w:sz w:val="20"/>
                <w:szCs w:val="20"/>
                <w:rPrChange w:id="545" w:author="Tibor Barna" w:date="2016-02-10T16:00:00Z">
                  <w:rPr>
                    <w:del w:id="546" w:author="Gombosová Erika" w:date="2015-12-11T08:44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del w:id="547" w:author="Gombosová Erika" w:date="2015-12-11T08:44:00Z">
              <w:r w:rsidRPr="0077337C" w:rsidDel="00BA7C1B">
                <w:rPr>
                  <w:color w:val="000000"/>
                  <w:sz w:val="20"/>
                  <w:szCs w:val="20"/>
                  <w:rPrChange w:id="548" w:author="Tibor Barna" w:date="2016-02-10T16:00:00Z"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rPrChange>
                </w:rPr>
                <w:delText> </w:delText>
              </w:r>
            </w:del>
          </w:p>
        </w:tc>
      </w:tr>
      <w:tr w:rsidR="00F56E20" w:rsidRPr="00267AF2" w:rsidDel="00BA7C1B" w:rsidTr="00BA7C1B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549" w:author="Gombosová Erika" w:date="2015-12-11T08:44:00Z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9" w:type="dxa"/>
          <w:trHeight w:val="330"/>
          <w:del w:id="550" w:author="Gombosová Erika" w:date="2015-12-11T08:44:00Z"/>
          <w:trPrChange w:id="551" w:author="Gombosová Erika" w:date="2015-12-11T08:44:00Z">
            <w:trPr>
              <w:gridAfter w:val="1"/>
              <w:wAfter w:w="19" w:type="dxa"/>
              <w:trHeight w:val="330"/>
            </w:trPr>
          </w:trPrChange>
        </w:trPr>
        <w:tc>
          <w:tcPr>
            <w:tcW w:w="1710" w:type="dxa"/>
            <w:gridSpan w:val="2"/>
            <w:shd w:val="clear" w:color="000000" w:fill="FFFFFF"/>
            <w:vAlign w:val="center"/>
            <w:hideMark/>
            <w:tcPrChange w:id="552" w:author="Gombosová Erika" w:date="2015-12-11T08:44:00Z">
              <w:tcPr>
                <w:tcW w:w="1708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:rsidR="00F56E20" w:rsidRPr="0077337C" w:rsidDel="00BA7C1B" w:rsidRDefault="00F56E20" w:rsidP="007C0184">
            <w:pPr>
              <w:rPr>
                <w:del w:id="553" w:author="Gombosová Erika" w:date="2015-12-11T08:44:00Z"/>
                <w:b/>
                <w:bCs/>
                <w:sz w:val="20"/>
                <w:szCs w:val="20"/>
                <w:rPrChange w:id="554" w:author="Tibor Barna" w:date="2016-02-10T16:00:00Z">
                  <w:rPr>
                    <w:del w:id="555" w:author="Gombosová Erika" w:date="2015-12-11T08:44:00Z"/>
                    <w:rFonts w:ascii="Arial Narrow" w:hAnsi="Arial Narrow"/>
                    <w:b/>
                    <w:bCs/>
                    <w:sz w:val="20"/>
                    <w:szCs w:val="20"/>
                  </w:rPr>
                </w:rPrChange>
              </w:rPr>
            </w:pPr>
            <w:del w:id="556" w:author="Gombosová Erika" w:date="2015-12-11T08:44:00Z">
              <w:r w:rsidRPr="0077337C" w:rsidDel="00BA7C1B">
                <w:rPr>
                  <w:b/>
                  <w:bCs/>
                  <w:sz w:val="20"/>
                  <w:szCs w:val="20"/>
                  <w:rPrChange w:id="557" w:author="Tibor Barna" w:date="2016-02-10T16:00:00Z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rPrChange>
                </w:rPr>
                <w:delText>Podpis:</w:delText>
              </w:r>
            </w:del>
          </w:p>
        </w:tc>
        <w:tc>
          <w:tcPr>
            <w:tcW w:w="7363" w:type="dxa"/>
            <w:gridSpan w:val="6"/>
            <w:vAlign w:val="center"/>
            <w:hideMark/>
            <w:tcPrChange w:id="558" w:author="Gombosová Erika" w:date="2015-12-11T08:44:00Z">
              <w:tcPr>
                <w:tcW w:w="7365" w:type="dxa"/>
                <w:gridSpan w:val="6"/>
                <w:vAlign w:val="center"/>
                <w:hideMark/>
              </w:tcPr>
            </w:tcPrChange>
          </w:tcPr>
          <w:p w:rsidR="00F56E20" w:rsidRPr="0077337C" w:rsidDel="00BA7C1B" w:rsidRDefault="00F56E20" w:rsidP="003244EF">
            <w:pPr>
              <w:rPr>
                <w:del w:id="559" w:author="Gombosová Erika" w:date="2015-12-11T08:44:00Z"/>
                <w:color w:val="000000"/>
                <w:sz w:val="20"/>
                <w:szCs w:val="20"/>
                <w:rPrChange w:id="560" w:author="Tibor Barna" w:date="2016-02-10T16:00:00Z">
                  <w:rPr>
                    <w:del w:id="561" w:author="Gombosová Erika" w:date="2015-12-11T08:44:00Z"/>
                    <w:rFonts w:ascii="Arial Narrow" w:hAnsi="Arial Narrow"/>
                    <w:color w:val="000000"/>
                    <w:sz w:val="20"/>
                    <w:szCs w:val="20"/>
                  </w:rPr>
                </w:rPrChange>
              </w:rPr>
            </w:pPr>
            <w:del w:id="562" w:author="Gombosová Erika" w:date="2015-12-11T08:44:00Z">
              <w:r w:rsidRPr="0077337C" w:rsidDel="00BA7C1B">
                <w:rPr>
                  <w:color w:val="000000"/>
                  <w:sz w:val="20"/>
                  <w:szCs w:val="20"/>
                  <w:rPrChange w:id="563" w:author="Tibor Barna" w:date="2016-02-10T16:00:00Z"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rPrChange>
                </w:rPr>
                <w:delText> </w:delText>
              </w:r>
            </w:del>
          </w:p>
        </w:tc>
      </w:tr>
    </w:tbl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B660B0" w:rsidRDefault="00B660B0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</w:tblGrid>
      <w:tr w:rsidR="00B660B0" w:rsidRPr="00B5079A" w:rsidTr="001F1F4D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9"/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AB4B75" w:rsidRPr="00B5079A" w:rsidTr="001F1F4D">
        <w:trPr>
          <w:trHeight w:val="330"/>
        </w:trPr>
        <w:tc>
          <w:tcPr>
            <w:tcW w:w="3258" w:type="dxa"/>
            <w:gridSpan w:val="4"/>
            <w:vAlign w:val="center"/>
          </w:tcPr>
          <w:p w:rsidR="00AB4B75" w:rsidRPr="00B5079A" w:rsidRDefault="00AB4B7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7" w:type="dxa"/>
            <w:gridSpan w:val="7"/>
            <w:vAlign w:val="center"/>
          </w:tcPr>
          <w:p w:rsidR="00AB4B75" w:rsidRPr="00B5079A" w:rsidRDefault="00AB4B75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82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765"/>
        </w:trPr>
        <w:tc>
          <w:tcPr>
            <w:tcW w:w="3258" w:type="dxa"/>
            <w:gridSpan w:val="4"/>
            <w:vAlign w:val="center"/>
            <w:hideMark/>
          </w:tcPr>
          <w:p w:rsidR="00410D30" w:rsidRPr="00B5079A" w:rsidRDefault="00B660B0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</w:p>
        </w:tc>
      </w:tr>
      <w:tr w:rsidR="003E7A8E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ins w:id="565" w:author="Gombosová Erika" w:date="2015-11-27T15:23:00Z">
              <w:r w:rsidR="00037BF1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finančná </w:t>
              </w:r>
            </w:ins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</w:t>
            </w:r>
          </w:p>
        </w:tc>
      </w:tr>
      <w:tr w:rsidR="003E7A8E" w:rsidRPr="00B5079A" w:rsidTr="001F1F4D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zúčtovanie predfinancovania</w:t>
            </w:r>
          </w:p>
        </w:tc>
      </w:tr>
      <w:tr w:rsidR="003E7A8E" w:rsidRPr="00B5079A" w:rsidTr="001F1F4D">
        <w:trPr>
          <w:trHeight w:val="330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503240" w:rsidRPr="00770B52" w:rsidRDefault="001456C1" w:rsidP="00503240">
            <w:pPr>
              <w:pStyle w:val="Default"/>
              <w:rPr>
                <w:ins w:id="566" w:author="Gombosová Erika" w:date="2016-01-21T12:51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ins w:id="567" w:author="Gombosová Erika" w:date="2016-01-21T12:51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.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V prípade, ak sa ŽoP nepredkladá cez verejný portál ITMS 2014+, túto skutočnosť RO nekontroluje.) </w:t>
              </w:r>
            </w:ins>
          </w:p>
          <w:p w:rsidR="001456C1" w:rsidRDefault="001456C1" w:rsidP="00503240">
            <w:pPr>
              <w:rPr>
                <w:color w:val="000000"/>
                <w:sz w:val="20"/>
                <w:szCs w:val="20"/>
              </w:rPr>
            </w:pPr>
            <w:del w:id="568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 xml:space="preserve"> (platí najneskôr do </w:delText>
              </w:r>
            </w:del>
            <w:del w:id="569" w:author="Gombosová Erika" w:date="2015-12-04T08:51:00Z">
              <w:r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570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571" w:author="Gombosová Erika" w:date="2015-12-04T08:51:00Z">
              <w:r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572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573" w:author="Gombosová Erika" w:date="2015-12-04T08:51:00Z">
              <w:r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574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503240" w:rsidRPr="00770B52" w:rsidRDefault="001456C1" w:rsidP="00503240">
            <w:pPr>
              <w:pStyle w:val="Default"/>
              <w:rPr>
                <w:ins w:id="575" w:author="Gombosová Erika" w:date="2016-01-21T12:51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ins w:id="576" w:author="Gombosová Erika" w:date="2016-01-21T12:51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1456C1" w:rsidRDefault="001456C1" w:rsidP="00503240">
            <w:pPr>
              <w:rPr>
                <w:color w:val="000000"/>
                <w:sz w:val="20"/>
                <w:szCs w:val="20"/>
              </w:rPr>
            </w:pPr>
            <w:del w:id="577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 xml:space="preserve"> (platí najneskôr do </w:delText>
              </w:r>
            </w:del>
            <w:del w:id="578" w:author="Gombosová Erika" w:date="2015-12-04T08:51:00Z">
              <w:r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579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580" w:author="Gombosová Erika" w:date="2015-12-04T08:51:00Z">
              <w:r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581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582" w:author="Gombosová Erika" w:date="2015-12-04T08:51:00Z">
              <w:r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583" w:author="Gombosová Erika" w:date="2016-01-21T12:51:00Z">
              <w:r w:rsidDel="00503240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411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 w:rsidP="001F1F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ins w:id="584" w:author="Gombosová Erika" w:date="2015-11-27T15:24:00Z">
              <w:r w:rsidR="00037BF1">
                <w:rPr>
                  <w:color w:val="000000"/>
                  <w:sz w:val="20"/>
                  <w:szCs w:val="20"/>
                </w:rPr>
                <w:t xml:space="preserve"> </w:t>
              </w:r>
            </w:ins>
            <w:del w:id="585" w:author="Gombosová Erika" w:date="2015-11-27T15:24:00Z">
              <w:r w:rsidDel="00037BF1">
                <w:rPr>
                  <w:color w:val="000000"/>
                  <w:sz w:val="20"/>
                  <w:szCs w:val="20"/>
                </w:rPr>
                <w:delText xml:space="preserve">vnútorná </w:delText>
              </w:r>
            </w:del>
            <w:ins w:id="586" w:author="Gombosová Erika" w:date="2015-12-11T08:45:00Z">
              <w:r w:rsidR="001F1F4D">
                <w:rPr>
                  <w:color w:val="000000"/>
                  <w:sz w:val="20"/>
                  <w:szCs w:val="20"/>
                </w:rPr>
                <w:t xml:space="preserve"> základná </w:t>
              </w:r>
            </w:ins>
            <w:del w:id="587" w:author="Gombosová Erika" w:date="2015-12-11T08:45:00Z">
              <w:r w:rsidDel="001F1F4D">
                <w:rPr>
                  <w:color w:val="000000"/>
                  <w:sz w:val="20"/>
                  <w:szCs w:val="20"/>
                </w:rPr>
                <w:delText>administratívna</w:delText>
              </w:r>
            </w:del>
            <w:r>
              <w:rPr>
                <w:color w:val="000000"/>
                <w:sz w:val="20"/>
                <w:szCs w:val="20"/>
              </w:rPr>
              <w:t xml:space="preserve"> </w:t>
            </w:r>
            <w:ins w:id="588" w:author="Gombosová Erika" w:date="2015-12-02T10:51:00Z">
              <w:r w:rsidR="001A14F5">
                <w:rPr>
                  <w:color w:val="000000"/>
                  <w:sz w:val="20"/>
                  <w:szCs w:val="20"/>
                </w:rPr>
                <w:t>finančná</w:t>
              </w:r>
            </w:ins>
            <w:r>
              <w:rPr>
                <w:color w:val="000000"/>
                <w:sz w:val="20"/>
                <w:szCs w:val="20"/>
              </w:rPr>
              <w:t xml:space="preserve"> kontrola podľa §</w:t>
            </w:r>
            <w:ins w:id="589" w:author="Gombosová Erika" w:date="2015-11-27T15:24:00Z">
              <w:r w:rsidR="00037BF1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590" w:author="Gombosová Erika" w:date="2015-12-11T08:45:00Z">
              <w:r w:rsidR="001F1F4D">
                <w:rPr>
                  <w:color w:val="000000"/>
                  <w:sz w:val="20"/>
                  <w:szCs w:val="20"/>
                </w:rPr>
                <w:t>7</w:t>
              </w:r>
            </w:ins>
            <w:del w:id="591" w:author="Gombosová Erika" w:date="2015-11-27T15:24:00Z">
              <w:r w:rsidDel="00037BF1">
                <w:rPr>
                  <w:color w:val="000000"/>
                  <w:sz w:val="20"/>
                  <w:szCs w:val="20"/>
                </w:rPr>
                <w:delText>9a</w:delText>
              </w:r>
            </w:del>
            <w:r>
              <w:rPr>
                <w:color w:val="000000"/>
                <w:sz w:val="20"/>
                <w:szCs w:val="20"/>
              </w:rPr>
              <w:t xml:space="preserve"> zákona č.</w:t>
            </w:r>
            <w:ins w:id="592" w:author="Gombosová Erika" w:date="2015-12-11T08:45:00Z">
              <w:r w:rsidR="001F1F4D">
                <w:rPr>
                  <w:color w:val="000000"/>
                  <w:sz w:val="20"/>
                  <w:szCs w:val="20"/>
                </w:rPr>
                <w:t>357</w:t>
              </w:r>
            </w:ins>
            <w:del w:id="593" w:author="Gombosová Erika" w:date="2015-12-11T08:45:00Z">
              <w:r w:rsidDel="001F1F4D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del w:id="594" w:author="Gombosová Erika" w:date="2015-11-27T15:24:00Z">
              <w:r w:rsidRPr="001F1F4D" w:rsidDel="00037BF1">
                <w:rPr>
                  <w:color w:val="000000"/>
                  <w:sz w:val="20"/>
                  <w:szCs w:val="20"/>
                </w:rPr>
                <w:delText>502</w:delText>
              </w:r>
            </w:del>
            <w:r>
              <w:rPr>
                <w:color w:val="000000"/>
                <w:sz w:val="20"/>
                <w:szCs w:val="20"/>
              </w:rPr>
              <w:t>/20</w:t>
            </w:r>
            <w:ins w:id="595" w:author="Gombosová Erika" w:date="2015-12-11T08:46:00Z">
              <w:r w:rsidR="001F1F4D">
                <w:rPr>
                  <w:color w:val="000000"/>
                  <w:sz w:val="20"/>
                  <w:szCs w:val="20"/>
                </w:rPr>
                <w:t>15</w:t>
              </w:r>
            </w:ins>
            <w:del w:id="596" w:author="Gombosová Erika" w:date="2015-12-11T08:46:00Z">
              <w:r w:rsidDel="001F1F4D">
                <w:rPr>
                  <w:color w:val="000000"/>
                  <w:sz w:val="20"/>
                  <w:szCs w:val="20"/>
                </w:rPr>
                <w:delText>01</w:delText>
              </w:r>
            </w:del>
            <w:r>
              <w:rPr>
                <w:color w:val="000000"/>
                <w:sz w:val="20"/>
                <w:szCs w:val="20"/>
              </w:rPr>
              <w:t xml:space="preserve"> Z. z. o finančnej kontrole a </w:t>
            </w:r>
            <w:del w:id="597" w:author="Gombosová Erika" w:date="2015-11-27T15:25:00Z">
              <w:r w:rsidDel="00037BF1">
                <w:rPr>
                  <w:color w:val="000000"/>
                  <w:sz w:val="20"/>
                  <w:szCs w:val="20"/>
                </w:rPr>
                <w:delText>vnútornom</w:delText>
              </w:r>
            </w:del>
            <w:r>
              <w:rPr>
                <w:color w:val="000000"/>
                <w:sz w:val="20"/>
                <w:szCs w:val="20"/>
              </w:rPr>
              <w:t xml:space="preserve"> audite a o zmene a doplnení niektorých zákonov</w:t>
            </w:r>
            <w:del w:id="598" w:author="Gombosová Erika" w:date="2015-11-27T15:25:00Z">
              <w:r w:rsidDel="00037BF1">
                <w:rPr>
                  <w:color w:val="000000"/>
                  <w:sz w:val="20"/>
                  <w:szCs w:val="20"/>
                </w:rPr>
                <w:delText xml:space="preserve"> v znení neskorších predpisov</w:delText>
              </w:r>
            </w:del>
            <w:r>
              <w:rPr>
                <w:color w:val="000000"/>
                <w:sz w:val="20"/>
                <w:szCs w:val="20"/>
              </w:rPr>
              <w:t xml:space="preserve">? Pozn. RO je povinný vykonať </w:t>
            </w:r>
            <w:ins w:id="599" w:author="Gombosová Erika" w:date="2015-11-27T15:25:00Z">
              <w:r w:rsidR="00037BF1">
                <w:rPr>
                  <w:color w:val="000000"/>
                  <w:sz w:val="20"/>
                  <w:szCs w:val="20"/>
                </w:rPr>
                <w:t xml:space="preserve"> </w:t>
              </w:r>
            </w:ins>
            <w:del w:id="600" w:author="Gombosová Erika" w:date="2015-11-27T15:25:00Z">
              <w:r w:rsidDel="00037BF1">
                <w:rPr>
                  <w:color w:val="000000"/>
                  <w:sz w:val="20"/>
                  <w:szCs w:val="20"/>
                </w:rPr>
                <w:delText xml:space="preserve">vnútornú </w:delText>
              </w:r>
            </w:del>
            <w:ins w:id="601" w:author="Gombosová Erika" w:date="2015-12-11T08:46:00Z">
              <w:r w:rsidR="001F1F4D">
                <w:rPr>
                  <w:color w:val="000000"/>
                  <w:sz w:val="20"/>
                  <w:szCs w:val="20"/>
                </w:rPr>
                <w:t xml:space="preserve"> základnú</w:t>
              </w:r>
            </w:ins>
            <w:del w:id="602" w:author="Gombosová Erika" w:date="2015-12-11T08:46:00Z">
              <w:r w:rsidDel="001F1F4D">
                <w:rPr>
                  <w:color w:val="000000"/>
                  <w:sz w:val="20"/>
                  <w:szCs w:val="20"/>
                </w:rPr>
                <w:delText>administratívnu</w:delText>
              </w:r>
            </w:del>
            <w:r>
              <w:rPr>
                <w:color w:val="000000"/>
                <w:sz w:val="20"/>
                <w:szCs w:val="20"/>
              </w:rPr>
              <w:t xml:space="preserve"> </w:t>
            </w:r>
            <w:ins w:id="603" w:author="Gombosová Erika" w:date="2015-12-02T10:51:00Z">
              <w:r w:rsidR="001A14F5">
                <w:rPr>
                  <w:color w:val="000000"/>
                  <w:sz w:val="20"/>
                  <w:szCs w:val="20"/>
                </w:rPr>
                <w:lastRenderedPageBreak/>
                <w:t xml:space="preserve">finančnú </w:t>
              </w:r>
            </w:ins>
            <w:r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ins w:id="604" w:author="Gombosová Erika" w:date="2015-12-02T09:35:00Z">
              <w:r w:rsidR="007E1726">
                <w:rPr>
                  <w:color w:val="000000"/>
                  <w:sz w:val="20"/>
                  <w:szCs w:val="20"/>
                </w:rPr>
                <w:t xml:space="preserve">6 ods. </w:t>
              </w:r>
            </w:ins>
            <w:ins w:id="605" w:author="Gombosová Erika" w:date="2015-12-11T08:46:00Z">
              <w:r w:rsidR="001F1F4D">
                <w:rPr>
                  <w:color w:val="000000"/>
                  <w:sz w:val="20"/>
                  <w:szCs w:val="20"/>
                </w:rPr>
                <w:t>4</w:t>
              </w:r>
            </w:ins>
            <w:del w:id="606" w:author="Gombosová Erika" w:date="2015-11-27T15:26:00Z">
              <w:r w:rsidDel="00037BF1">
                <w:rPr>
                  <w:color w:val="000000"/>
                  <w:sz w:val="20"/>
                  <w:szCs w:val="20"/>
                </w:rPr>
                <w:delText>9a</w:delText>
              </w:r>
            </w:del>
            <w:del w:id="607" w:author="Gombosová Erika" w:date="2015-12-02T09:35:00Z">
              <w:r w:rsidDel="007E1726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del w:id="608" w:author="Gombosová Erika" w:date="2015-12-11T08:46:00Z">
              <w:r w:rsidDel="001F1F4D">
                <w:rPr>
                  <w:color w:val="000000"/>
                  <w:sz w:val="20"/>
                  <w:szCs w:val="20"/>
                </w:rPr>
                <w:delText>písm. a)-</w:delText>
              </w:r>
            </w:del>
            <w:del w:id="609" w:author="Gombosová Erika" w:date="2015-12-02T09:35:00Z">
              <w:r w:rsidDel="007E1726">
                <w:rPr>
                  <w:color w:val="000000"/>
                  <w:sz w:val="20"/>
                  <w:szCs w:val="20"/>
                </w:rPr>
                <w:delText>h</w:delText>
              </w:r>
            </w:del>
            <w:del w:id="610" w:author="Gombosová Erika" w:date="2015-12-11T08:46:00Z">
              <w:r w:rsidDel="001F1F4D">
                <w:rPr>
                  <w:color w:val="000000"/>
                  <w:sz w:val="20"/>
                  <w:szCs w:val="20"/>
                </w:rPr>
                <w:delText xml:space="preserve">) </w:delText>
              </w:r>
            </w:del>
            <w:r>
              <w:rPr>
                <w:color w:val="000000"/>
                <w:sz w:val="20"/>
                <w:szCs w:val="20"/>
              </w:rPr>
              <w:t xml:space="preserve">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DE2405" w:rsidRPr="00770B52" w:rsidRDefault="001456C1" w:rsidP="00DE2405">
            <w:pPr>
              <w:pStyle w:val="Default"/>
              <w:rPr>
                <w:ins w:id="611" w:author="Gombosová Erika" w:date="2016-01-21T13:07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Je ŽoP podpísaná štatutárnym orgánom prijímateľa alebo ním poverenou osobou</w:t>
            </w:r>
            <w:ins w:id="612" w:author="Gombosová Erika" w:date="2016-01-21T13:07:00Z">
              <w:r w:rsidR="00DE2405">
                <w:rPr>
                  <w:sz w:val="20"/>
                  <w:szCs w:val="20"/>
                </w:rPr>
                <w:t xml:space="preserve">? </w:t>
              </w:r>
              <w:r w:rsidR="00DE2405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DE24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DE2405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DE24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DE2405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1456C1" w:rsidRDefault="001456C1" w:rsidP="00DE24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del w:id="613" w:author="Gombosová Erika" w:date="2016-01-21T13:08:00Z">
              <w:r w:rsidDel="00DE2405">
                <w:rPr>
                  <w:color w:val="000000"/>
                  <w:sz w:val="20"/>
                  <w:szCs w:val="20"/>
                </w:rPr>
                <w:delText xml:space="preserve">(platí najneskôr do </w:delText>
              </w:r>
            </w:del>
            <w:del w:id="614" w:author="Gombosová Erika" w:date="2015-12-04T08:52:00Z">
              <w:r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615" w:author="Gombosová Erika" w:date="2016-01-21T13:08:00Z">
              <w:r w:rsidDel="00DE2405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616" w:author="Gombosová Erika" w:date="2015-12-04T08:52:00Z">
              <w:r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617" w:author="Gombosová Erika" w:date="2016-01-21T13:08:00Z">
              <w:r w:rsidDel="00DE2405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618" w:author="Gombosová Erika" w:date="2015-12-04T08:52:00Z">
              <w:r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619" w:author="Gombosová Erika" w:date="2016-01-21T13:08:00Z">
              <w:r w:rsidDel="00DE2405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:rsidR="001456C1" w:rsidRDefault="002859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2" w:anchor="RANGE!_ftn9" w:history="1">
              <w:r w:rsidR="001456C1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F1F4D" w:rsidRPr="00C11731" w:rsidTr="007A13BD">
        <w:trPr>
          <w:trHeight w:val="330"/>
          <w:ins w:id="620" w:author="Gombosová Erika" w:date="2015-12-11T08:46:00Z"/>
        </w:trPr>
        <w:tc>
          <w:tcPr>
            <w:tcW w:w="9095" w:type="dxa"/>
            <w:gridSpan w:val="11"/>
            <w:vAlign w:val="center"/>
            <w:hideMark/>
          </w:tcPr>
          <w:p w:rsidR="001F1F4D" w:rsidRPr="0012627C" w:rsidRDefault="001F1F4D" w:rsidP="00845562">
            <w:pPr>
              <w:jc w:val="both"/>
              <w:rPr>
                <w:ins w:id="621" w:author="Gombosová Erika" w:date="2015-12-11T08:46:00Z"/>
                <w:b/>
                <w:sz w:val="20"/>
                <w:szCs w:val="20"/>
              </w:rPr>
            </w:pPr>
            <w:ins w:id="622" w:author="Gombosová Erika" w:date="2015-12-11T08:46:00Z">
              <w:r w:rsidRPr="007C64A9">
                <w:rPr>
                  <w:b/>
                </w:rPr>
                <w:t>V</w:t>
              </w:r>
              <w:r w:rsidRPr="0012627C">
                <w:rPr>
                  <w:b/>
                  <w:sz w:val="20"/>
                  <w:szCs w:val="20"/>
                </w:rPr>
                <w:t>YJADRENIE</w:t>
              </w:r>
            </w:ins>
          </w:p>
          <w:p w:rsidR="001F1F4D" w:rsidRPr="0012627C" w:rsidRDefault="001F1F4D" w:rsidP="00845562">
            <w:pPr>
              <w:jc w:val="both"/>
              <w:rPr>
                <w:ins w:id="623" w:author="Gombosová Erika" w:date="2015-12-11T08:46:00Z"/>
                <w:sz w:val="20"/>
                <w:szCs w:val="20"/>
              </w:rPr>
            </w:pPr>
          </w:p>
          <w:p w:rsidR="00FA45CC" w:rsidRPr="007A13BD" w:rsidRDefault="00FA45CC" w:rsidP="00FA45CC">
            <w:pPr>
              <w:rPr>
                <w:ins w:id="624" w:author="Gombosová Erika" w:date="2015-12-15T13:28:00Z"/>
                <w:sz w:val="20"/>
                <w:szCs w:val="20"/>
              </w:rPr>
            </w:pPr>
            <w:ins w:id="625" w:author="Gombosová Erika" w:date="2015-12-15T13:28:00Z">
              <w:r w:rsidRPr="007A13BD">
                <w:rPr>
                  <w:sz w:val="20"/>
                  <w:szCs w:val="20"/>
                </w:rPr>
                <w:t xml:space="preserve">Na základe overených skutočností potvrdzujem, že  </w:t>
              </w:r>
            </w:ins>
            <w:customXmlInsRangeStart w:id="626" w:author="Gombosová Erika" w:date="2015-12-15T13:28:00Z"/>
            <w:sdt>
              <w:sdtPr>
                <w:rPr>
                  <w:sz w:val="20"/>
                  <w:szCs w:val="20"/>
                </w:rPr>
                <w:id w:val="262651280"/>
                <w:placeholder>
                  <w:docPart w:val="6748E8C8BBFD4457A0FFC6348D9BA0E5"/>
                </w:placeholder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InsRangeEnd w:id="626"/>
                <w:ins w:id="627" w:author="Gombosová Erika" w:date="2016-01-08T08:17:00Z">
                  <w:r w:rsidR="00734CF5">
                    <w:rPr>
                      <w:sz w:val="20"/>
                      <w:szCs w:val="20"/>
                    </w:rPr>
                    <w:t>je potrebné vymáhať poskytnuté plnenie.</w:t>
                  </w:r>
                </w:ins>
                <w:customXmlInsRangeStart w:id="628" w:author="Gombosová Erika" w:date="2015-12-15T13:28:00Z"/>
              </w:sdtContent>
            </w:sdt>
            <w:customXmlInsRangeEnd w:id="628"/>
            <w:ins w:id="629" w:author="Gombosová Erika" w:date="2015-12-15T13:28:00Z">
              <w:r w:rsidRPr="007A13BD">
                <w:rPr>
                  <w:sz w:val="20"/>
                  <w:szCs w:val="20"/>
                </w:rPr>
                <w:t xml:space="preserve">   </w:t>
              </w:r>
            </w:ins>
          </w:p>
          <w:p w:rsidR="001F1F4D" w:rsidRPr="00C11731" w:rsidRDefault="001F1F4D" w:rsidP="00845562">
            <w:pPr>
              <w:jc w:val="both"/>
              <w:rPr>
                <w:ins w:id="630" w:author="Gombosová Erika" w:date="2015-12-11T08:46:00Z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F1F4D" w:rsidRPr="0012627C" w:rsidTr="007A13BD">
        <w:trPr>
          <w:trHeight w:val="330"/>
          <w:ins w:id="631" w:author="Gombosová Erika" w:date="2015-12-11T08:46:00Z"/>
        </w:trPr>
        <w:tc>
          <w:tcPr>
            <w:tcW w:w="1712" w:type="dxa"/>
            <w:gridSpan w:val="3"/>
            <w:vAlign w:val="center"/>
          </w:tcPr>
          <w:p w:rsidR="001F1F4D" w:rsidRPr="0012627C" w:rsidRDefault="001F1F4D" w:rsidP="00845562">
            <w:pPr>
              <w:rPr>
                <w:ins w:id="632" w:author="Gombosová Erika" w:date="2015-12-11T08:46:00Z"/>
                <w:b/>
                <w:bCs/>
                <w:sz w:val="20"/>
                <w:szCs w:val="20"/>
              </w:rPr>
            </w:pPr>
            <w:ins w:id="633" w:author="Gombosová Erika" w:date="2015-12-11T08:46:00Z">
              <w:r w:rsidRPr="0012627C">
                <w:rPr>
                  <w:b/>
                  <w:bCs/>
                  <w:sz w:val="20"/>
                  <w:szCs w:val="20"/>
                </w:rPr>
                <w:t>Kontrolu vykonal:</w:t>
              </w:r>
              <w:r w:rsidRPr="0012627C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10"/>
              </w:r>
            </w:ins>
          </w:p>
        </w:tc>
        <w:tc>
          <w:tcPr>
            <w:tcW w:w="7383" w:type="dxa"/>
            <w:gridSpan w:val="8"/>
            <w:vAlign w:val="center"/>
          </w:tcPr>
          <w:p w:rsidR="001F1F4D" w:rsidRPr="0012627C" w:rsidRDefault="001F1F4D" w:rsidP="00845562">
            <w:pPr>
              <w:rPr>
                <w:ins w:id="639" w:author="Gombosová Erika" w:date="2015-12-11T08:46:00Z"/>
                <w:color w:val="000000"/>
                <w:sz w:val="20"/>
                <w:szCs w:val="20"/>
              </w:rPr>
            </w:pPr>
          </w:p>
        </w:tc>
      </w:tr>
      <w:tr w:rsidR="001F1F4D" w:rsidRPr="0012627C" w:rsidTr="007A13BD">
        <w:trPr>
          <w:trHeight w:val="330"/>
          <w:ins w:id="640" w:author="Gombosová Erika" w:date="2015-12-11T08:46:00Z"/>
        </w:trPr>
        <w:tc>
          <w:tcPr>
            <w:tcW w:w="1712" w:type="dxa"/>
            <w:gridSpan w:val="3"/>
            <w:vAlign w:val="center"/>
            <w:hideMark/>
          </w:tcPr>
          <w:p w:rsidR="001F1F4D" w:rsidRPr="0012627C" w:rsidRDefault="001F1F4D" w:rsidP="00845562">
            <w:pPr>
              <w:rPr>
                <w:ins w:id="641" w:author="Gombosová Erika" w:date="2015-12-11T08:46:00Z"/>
                <w:b/>
                <w:bCs/>
                <w:sz w:val="20"/>
                <w:szCs w:val="20"/>
              </w:rPr>
            </w:pPr>
            <w:ins w:id="642" w:author="Gombosová Erika" w:date="2015-12-11T08:46:00Z">
              <w:r w:rsidRPr="0012627C">
                <w:rPr>
                  <w:b/>
                  <w:bCs/>
                  <w:sz w:val="20"/>
                  <w:szCs w:val="20"/>
                </w:rPr>
                <w:t>Dátum:</w:t>
              </w:r>
            </w:ins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ins w:id="643" w:author="Gombosová Erika" w:date="2015-12-11T08:46:00Z"/>
                <w:color w:val="000000"/>
                <w:sz w:val="20"/>
                <w:szCs w:val="20"/>
              </w:rPr>
            </w:pPr>
            <w:ins w:id="644" w:author="Gombosová Erika" w:date="2015-12-11T08:46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F1F4D" w:rsidRPr="0012627C" w:rsidTr="007A13BD">
        <w:trPr>
          <w:trHeight w:val="330"/>
          <w:ins w:id="645" w:author="Gombosová Erika" w:date="2015-12-11T08:46:00Z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1F1F4D" w:rsidRPr="0012627C" w:rsidRDefault="001F1F4D" w:rsidP="00845562">
            <w:pPr>
              <w:rPr>
                <w:ins w:id="646" w:author="Gombosová Erika" w:date="2015-12-11T08:46:00Z"/>
                <w:b/>
                <w:bCs/>
                <w:sz w:val="20"/>
                <w:szCs w:val="20"/>
              </w:rPr>
            </w:pPr>
            <w:ins w:id="647" w:author="Gombosová Erika" w:date="2015-12-11T08:46:00Z">
              <w:r w:rsidRPr="0012627C">
                <w:rPr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ins w:id="648" w:author="Gombosová Erika" w:date="2015-12-11T08:46:00Z"/>
                <w:color w:val="000000"/>
                <w:sz w:val="20"/>
                <w:szCs w:val="20"/>
              </w:rPr>
            </w:pPr>
            <w:ins w:id="649" w:author="Gombosová Erika" w:date="2015-12-11T08:46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F1F4D" w:rsidRPr="0012627C" w:rsidTr="007A13BD">
        <w:trPr>
          <w:trHeight w:val="330"/>
          <w:ins w:id="650" w:author="Gombosová Erika" w:date="2015-12-11T08:46:00Z"/>
        </w:trPr>
        <w:tc>
          <w:tcPr>
            <w:tcW w:w="9095" w:type="dxa"/>
            <w:gridSpan w:val="11"/>
            <w:noWrap/>
            <w:hideMark/>
          </w:tcPr>
          <w:p w:rsidR="001F1F4D" w:rsidRPr="0012627C" w:rsidRDefault="001F1F4D" w:rsidP="00845562">
            <w:pPr>
              <w:rPr>
                <w:ins w:id="651" w:author="Gombosová Erika" w:date="2015-12-11T08:46:00Z"/>
                <w:color w:val="000000"/>
                <w:sz w:val="20"/>
                <w:szCs w:val="20"/>
              </w:rPr>
            </w:pPr>
            <w:ins w:id="652" w:author="Gombosová Erika" w:date="2015-12-11T08:46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F1F4D" w:rsidRPr="0012627C" w:rsidTr="007A13BD">
        <w:trPr>
          <w:trHeight w:val="330"/>
          <w:ins w:id="653" w:author="Gombosová Erika" w:date="2015-12-11T08:46:00Z"/>
        </w:trPr>
        <w:tc>
          <w:tcPr>
            <w:tcW w:w="1712" w:type="dxa"/>
            <w:gridSpan w:val="3"/>
            <w:vAlign w:val="center"/>
            <w:hideMark/>
          </w:tcPr>
          <w:p w:rsidR="001F1F4D" w:rsidRPr="0012627C" w:rsidRDefault="00A3288E" w:rsidP="00A3288E">
            <w:pPr>
              <w:rPr>
                <w:ins w:id="654" w:author="Gombosová Erika" w:date="2015-12-11T08:46:00Z"/>
                <w:b/>
                <w:bCs/>
                <w:sz w:val="20"/>
                <w:szCs w:val="20"/>
              </w:rPr>
            </w:pPr>
            <w:ins w:id="655" w:author="Gombosová Erika" w:date="2015-12-11T09:27:00Z">
              <w:r>
                <w:rPr>
                  <w:b/>
                  <w:bCs/>
                  <w:sz w:val="20"/>
                  <w:szCs w:val="20"/>
                </w:rPr>
                <w:t>Kontrolu vykonal</w:t>
              </w:r>
            </w:ins>
            <w:ins w:id="656" w:author="Gombosová Erika" w:date="2015-12-11T08:46:00Z">
              <w:r w:rsidR="001F1F4D" w:rsidRPr="0012627C">
                <w:rPr>
                  <w:b/>
                  <w:bCs/>
                  <w:sz w:val="20"/>
                  <w:szCs w:val="20"/>
                </w:rPr>
                <w:t>:</w:t>
              </w:r>
              <w:r w:rsidR="001F1F4D" w:rsidRPr="0012627C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11"/>
              </w:r>
            </w:ins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ins w:id="659" w:author="Gombosová Erika" w:date="2015-12-11T08:46:00Z"/>
                <w:color w:val="000000"/>
                <w:sz w:val="20"/>
                <w:szCs w:val="20"/>
              </w:rPr>
            </w:pPr>
            <w:ins w:id="660" w:author="Gombosová Erika" w:date="2015-12-11T08:46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F1F4D" w:rsidRPr="0012627C" w:rsidTr="007A13BD">
        <w:trPr>
          <w:trHeight w:val="330"/>
          <w:ins w:id="661" w:author="Gombosová Erika" w:date="2015-12-11T08:46:00Z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1F1F4D" w:rsidRPr="0012627C" w:rsidRDefault="001F1F4D" w:rsidP="00845562">
            <w:pPr>
              <w:rPr>
                <w:ins w:id="662" w:author="Gombosová Erika" w:date="2015-12-11T08:46:00Z"/>
                <w:b/>
                <w:bCs/>
                <w:sz w:val="20"/>
                <w:szCs w:val="20"/>
              </w:rPr>
            </w:pPr>
            <w:ins w:id="663" w:author="Gombosová Erika" w:date="2015-12-11T08:46:00Z">
              <w:r w:rsidRPr="0012627C">
                <w:rPr>
                  <w:b/>
                  <w:bCs/>
                  <w:sz w:val="20"/>
                  <w:szCs w:val="20"/>
                </w:rPr>
                <w:t xml:space="preserve">Dátum: </w:t>
              </w:r>
            </w:ins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ins w:id="664" w:author="Gombosová Erika" w:date="2015-12-11T08:46:00Z"/>
                <w:color w:val="000000"/>
                <w:sz w:val="20"/>
                <w:szCs w:val="20"/>
              </w:rPr>
            </w:pPr>
            <w:ins w:id="665" w:author="Gombosová Erika" w:date="2015-12-11T08:46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F1F4D" w:rsidRPr="0012627C" w:rsidTr="007A13BD">
        <w:trPr>
          <w:trHeight w:val="330"/>
          <w:ins w:id="666" w:author="Gombosová Erika" w:date="2015-12-11T08:46:00Z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1F1F4D" w:rsidRPr="0012627C" w:rsidRDefault="001F1F4D" w:rsidP="00845562">
            <w:pPr>
              <w:rPr>
                <w:ins w:id="667" w:author="Gombosová Erika" w:date="2015-12-11T08:46:00Z"/>
                <w:b/>
                <w:bCs/>
                <w:sz w:val="20"/>
                <w:szCs w:val="20"/>
              </w:rPr>
            </w:pPr>
            <w:ins w:id="668" w:author="Gombosová Erika" w:date="2015-12-11T08:46:00Z">
              <w:r w:rsidRPr="0012627C">
                <w:rPr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ins w:id="669" w:author="Gombosová Erika" w:date="2015-12-11T08:46:00Z"/>
                <w:color w:val="000000"/>
                <w:sz w:val="20"/>
                <w:szCs w:val="20"/>
              </w:rPr>
            </w:pPr>
            <w:ins w:id="670" w:author="Gombosová Erika" w:date="2015-12-11T08:46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671" w:author="Gombosová Erika" w:date="2015-12-11T08:47:00Z"/>
        </w:trPr>
        <w:tc>
          <w:tcPr>
            <w:tcW w:w="9083" w:type="dxa"/>
            <w:gridSpan w:val="10"/>
            <w:vAlign w:val="center"/>
            <w:hideMark/>
          </w:tcPr>
          <w:p w:rsidR="00F56E20" w:rsidRPr="00B660B0" w:rsidDel="001F1F4D" w:rsidRDefault="00F56E20" w:rsidP="00B660B0">
            <w:pPr>
              <w:rPr>
                <w:del w:id="672" w:author="Gombosová Erika" w:date="2015-12-11T08:47:00Z"/>
                <w:rFonts w:ascii="Arial Narrow" w:hAnsi="Arial Narrow"/>
                <w:color w:val="000000"/>
                <w:sz w:val="20"/>
                <w:szCs w:val="20"/>
              </w:rPr>
            </w:pPr>
            <w:del w:id="673" w:author="Gombosová Erika" w:date="2015-12-11T08:47:00Z">
              <w:r w:rsidRPr="00B660B0" w:rsidDel="001F1F4D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674" w:author="Gombosová Erika" w:date="2015-12-11T08:47:00Z"/>
        </w:trPr>
        <w:tc>
          <w:tcPr>
            <w:tcW w:w="1712" w:type="dxa"/>
            <w:gridSpan w:val="3"/>
            <w:vAlign w:val="center"/>
          </w:tcPr>
          <w:p w:rsidR="00F56E20" w:rsidRPr="00314A6E" w:rsidDel="001F1F4D" w:rsidRDefault="00F56E20" w:rsidP="007C0184">
            <w:pPr>
              <w:rPr>
                <w:del w:id="675" w:author="Gombosová Erika" w:date="2015-12-11T08:47:00Z"/>
                <w:rFonts w:ascii="Arial Narrow" w:hAnsi="Arial Narrow"/>
                <w:b/>
                <w:bCs/>
                <w:sz w:val="20"/>
                <w:szCs w:val="20"/>
              </w:rPr>
            </w:pPr>
            <w:del w:id="676" w:author="Gombosová Erika" w:date="2015-12-11T08:47:00Z">
              <w:r w:rsidRPr="00314A6E" w:rsidDel="001F1F4D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Kontrolu vykonal:</w:delText>
              </w:r>
              <w:r w:rsidDel="001F1F4D">
                <w:rPr>
                  <w:rStyle w:val="Odkaznapoznmkupodiarou"/>
                  <w:rFonts w:ascii="Arial Narrow" w:hAnsi="Arial Narrow"/>
                  <w:b/>
                  <w:bCs/>
                  <w:sz w:val="20"/>
                  <w:szCs w:val="20"/>
                </w:rPr>
                <w:footnoteReference w:id="12"/>
              </w:r>
            </w:del>
          </w:p>
        </w:tc>
        <w:tc>
          <w:tcPr>
            <w:tcW w:w="7371" w:type="dxa"/>
            <w:gridSpan w:val="7"/>
            <w:vAlign w:val="center"/>
          </w:tcPr>
          <w:p w:rsidR="00F56E20" w:rsidRPr="00B660B0" w:rsidDel="001F1F4D" w:rsidRDefault="00F56E20" w:rsidP="00B660B0">
            <w:pPr>
              <w:rPr>
                <w:del w:id="679" w:author="Gombosová Erika" w:date="2015-12-11T08:47:00Z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680" w:author="Gombosová Erika" w:date="2015-12-11T08:47:00Z"/>
        </w:trPr>
        <w:tc>
          <w:tcPr>
            <w:tcW w:w="1712" w:type="dxa"/>
            <w:gridSpan w:val="3"/>
            <w:vAlign w:val="center"/>
            <w:hideMark/>
          </w:tcPr>
          <w:p w:rsidR="00F56E20" w:rsidRPr="00B660B0" w:rsidDel="001F1F4D" w:rsidRDefault="00F56E20" w:rsidP="007C0184">
            <w:pPr>
              <w:rPr>
                <w:del w:id="681" w:author="Gombosová Erika" w:date="2015-12-11T08:47:00Z"/>
                <w:rFonts w:ascii="Arial Narrow" w:hAnsi="Arial Narrow"/>
                <w:b/>
                <w:bCs/>
                <w:sz w:val="20"/>
                <w:szCs w:val="20"/>
              </w:rPr>
            </w:pPr>
            <w:del w:id="682" w:author="Gombosová Erika" w:date="2015-12-11T08:47:00Z">
              <w:r w:rsidRPr="00B660B0" w:rsidDel="001F1F4D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Dátum:</w:delText>
              </w:r>
            </w:del>
          </w:p>
        </w:tc>
        <w:tc>
          <w:tcPr>
            <w:tcW w:w="7371" w:type="dxa"/>
            <w:gridSpan w:val="7"/>
            <w:vAlign w:val="center"/>
            <w:hideMark/>
          </w:tcPr>
          <w:p w:rsidR="00F56E20" w:rsidRPr="00B660B0" w:rsidDel="001F1F4D" w:rsidRDefault="00F56E20" w:rsidP="00B660B0">
            <w:pPr>
              <w:rPr>
                <w:del w:id="683" w:author="Gombosová Erika" w:date="2015-12-11T08:47:00Z"/>
                <w:rFonts w:ascii="Arial Narrow" w:hAnsi="Arial Narrow"/>
                <w:color w:val="000000"/>
                <w:sz w:val="20"/>
                <w:szCs w:val="20"/>
              </w:rPr>
            </w:pPr>
            <w:del w:id="684" w:author="Gombosová Erika" w:date="2015-12-11T08:47:00Z">
              <w:r w:rsidRPr="00B660B0" w:rsidDel="001F1F4D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685" w:author="Gombosová Erika" w:date="2015-12-11T08:47:00Z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F56E20" w:rsidRPr="00B660B0" w:rsidDel="001F1F4D" w:rsidRDefault="00F56E20" w:rsidP="007C0184">
            <w:pPr>
              <w:rPr>
                <w:del w:id="686" w:author="Gombosová Erika" w:date="2015-12-11T08:47:00Z"/>
                <w:rFonts w:ascii="Arial Narrow" w:hAnsi="Arial Narrow"/>
                <w:b/>
                <w:bCs/>
                <w:sz w:val="20"/>
                <w:szCs w:val="20"/>
              </w:rPr>
            </w:pPr>
            <w:del w:id="687" w:author="Gombosová Erika" w:date="2015-12-11T08:47:00Z">
              <w:r w:rsidRPr="00B660B0" w:rsidDel="001F1F4D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71" w:type="dxa"/>
            <w:gridSpan w:val="7"/>
            <w:vAlign w:val="center"/>
            <w:hideMark/>
          </w:tcPr>
          <w:p w:rsidR="00F56E20" w:rsidRPr="00B660B0" w:rsidDel="001F1F4D" w:rsidRDefault="00F56E20" w:rsidP="00B660B0">
            <w:pPr>
              <w:rPr>
                <w:del w:id="688" w:author="Gombosová Erika" w:date="2015-12-11T08:47:00Z"/>
                <w:rFonts w:ascii="Arial Narrow" w:hAnsi="Arial Narrow"/>
                <w:color w:val="000000"/>
                <w:sz w:val="20"/>
                <w:szCs w:val="20"/>
              </w:rPr>
            </w:pPr>
            <w:del w:id="689" w:author="Gombosová Erika" w:date="2015-12-11T08:47:00Z">
              <w:r w:rsidRPr="00B660B0" w:rsidDel="001F1F4D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690" w:author="Gombosová Erika" w:date="2015-12-11T08:47:00Z"/>
        </w:trPr>
        <w:tc>
          <w:tcPr>
            <w:tcW w:w="9083" w:type="dxa"/>
            <w:gridSpan w:val="10"/>
            <w:noWrap/>
            <w:hideMark/>
          </w:tcPr>
          <w:p w:rsidR="00F56E20" w:rsidRPr="00B660B0" w:rsidDel="001F1F4D" w:rsidRDefault="00F56E20" w:rsidP="00B660B0">
            <w:pPr>
              <w:rPr>
                <w:del w:id="691" w:author="Gombosová Erika" w:date="2015-12-11T08:47:00Z"/>
                <w:rFonts w:ascii="Arial Narrow" w:hAnsi="Arial Narrow"/>
                <w:color w:val="000000"/>
                <w:sz w:val="22"/>
                <w:szCs w:val="22"/>
              </w:rPr>
            </w:pPr>
            <w:del w:id="692" w:author="Gombosová Erika" w:date="2015-12-11T08:47:00Z">
              <w:r w:rsidRPr="00B660B0" w:rsidDel="001F1F4D">
                <w:rPr>
                  <w:rFonts w:ascii="Arial Narrow" w:hAnsi="Arial Narrow"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693" w:author="Gombosová Erika" w:date="2015-12-11T08:47:00Z"/>
        </w:trPr>
        <w:tc>
          <w:tcPr>
            <w:tcW w:w="1712" w:type="dxa"/>
            <w:gridSpan w:val="3"/>
            <w:vAlign w:val="center"/>
            <w:hideMark/>
          </w:tcPr>
          <w:p w:rsidR="00F56E20" w:rsidRPr="00B660B0" w:rsidDel="001F1F4D" w:rsidRDefault="00F56E20" w:rsidP="007C0184">
            <w:pPr>
              <w:rPr>
                <w:del w:id="694" w:author="Gombosová Erika" w:date="2015-12-11T08:47:00Z"/>
                <w:rFonts w:ascii="Arial Narrow" w:hAnsi="Arial Narrow"/>
                <w:b/>
                <w:bCs/>
                <w:sz w:val="20"/>
                <w:szCs w:val="20"/>
              </w:rPr>
            </w:pPr>
            <w:del w:id="695" w:author="Gombosová Erika" w:date="2015-12-11T08:47:00Z">
              <w:r w:rsidRPr="00314A6E" w:rsidDel="001F1F4D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Kontrolu vykonal:</w:delText>
              </w:r>
              <w:r w:rsidRPr="00B660B0" w:rsidDel="001F1F4D">
                <w:rPr>
                  <w:rFonts w:ascii="Arial Narrow" w:hAnsi="Arial Narrow"/>
                  <w:b/>
                  <w:bCs/>
                  <w:sz w:val="20"/>
                  <w:szCs w:val="20"/>
                  <w:vertAlign w:val="superscript"/>
                </w:rPr>
                <w:footnoteReference w:id="13"/>
              </w:r>
            </w:del>
          </w:p>
        </w:tc>
        <w:tc>
          <w:tcPr>
            <w:tcW w:w="7371" w:type="dxa"/>
            <w:gridSpan w:val="7"/>
            <w:vAlign w:val="center"/>
            <w:hideMark/>
          </w:tcPr>
          <w:p w:rsidR="00F56E20" w:rsidRPr="00B660B0" w:rsidDel="001F1F4D" w:rsidRDefault="00F56E20" w:rsidP="00B660B0">
            <w:pPr>
              <w:rPr>
                <w:del w:id="698" w:author="Gombosová Erika" w:date="2015-12-11T08:47:00Z"/>
                <w:rFonts w:ascii="Arial Narrow" w:hAnsi="Arial Narrow"/>
                <w:color w:val="000000"/>
                <w:sz w:val="20"/>
                <w:szCs w:val="20"/>
              </w:rPr>
            </w:pPr>
            <w:del w:id="699" w:author="Gombosová Erika" w:date="2015-12-11T08:47:00Z">
              <w:r w:rsidRPr="00B660B0" w:rsidDel="001F1F4D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700" w:author="Gombosová Erika" w:date="2015-12-11T08:47:00Z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F56E20" w:rsidRPr="00B660B0" w:rsidDel="001F1F4D" w:rsidRDefault="00F56E20" w:rsidP="007C0184">
            <w:pPr>
              <w:rPr>
                <w:del w:id="701" w:author="Gombosová Erika" w:date="2015-12-11T08:47:00Z"/>
                <w:rFonts w:ascii="Arial Narrow" w:hAnsi="Arial Narrow"/>
                <w:b/>
                <w:bCs/>
                <w:sz w:val="20"/>
                <w:szCs w:val="20"/>
              </w:rPr>
            </w:pPr>
            <w:del w:id="702" w:author="Gombosová Erika" w:date="2015-12-11T08:47:00Z">
              <w:r w:rsidRPr="00B660B0" w:rsidDel="001F1F4D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 xml:space="preserve">Dátum: </w:delText>
              </w:r>
            </w:del>
          </w:p>
        </w:tc>
        <w:tc>
          <w:tcPr>
            <w:tcW w:w="7371" w:type="dxa"/>
            <w:gridSpan w:val="7"/>
            <w:vAlign w:val="center"/>
            <w:hideMark/>
          </w:tcPr>
          <w:p w:rsidR="00F56E20" w:rsidRPr="00B660B0" w:rsidDel="001F1F4D" w:rsidRDefault="00F56E20" w:rsidP="00B660B0">
            <w:pPr>
              <w:rPr>
                <w:del w:id="703" w:author="Gombosová Erika" w:date="2015-12-11T08:47:00Z"/>
                <w:rFonts w:ascii="Arial Narrow" w:hAnsi="Arial Narrow"/>
                <w:color w:val="000000"/>
                <w:sz w:val="20"/>
                <w:szCs w:val="20"/>
              </w:rPr>
            </w:pPr>
            <w:del w:id="704" w:author="Gombosová Erika" w:date="2015-12-11T08:47:00Z">
              <w:r w:rsidRPr="00B660B0" w:rsidDel="001F1F4D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56E20" w:rsidRPr="00B660B0" w:rsidDel="001F1F4D" w:rsidTr="001F1F4D">
        <w:trPr>
          <w:gridAfter w:val="1"/>
          <w:wAfter w:w="12" w:type="dxa"/>
          <w:trHeight w:val="330"/>
          <w:del w:id="705" w:author="Gombosová Erika" w:date="2015-12-11T08:47:00Z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F56E20" w:rsidRPr="00B660B0" w:rsidDel="001F1F4D" w:rsidRDefault="00F56E20" w:rsidP="007C0184">
            <w:pPr>
              <w:rPr>
                <w:del w:id="706" w:author="Gombosová Erika" w:date="2015-12-11T08:47:00Z"/>
                <w:rFonts w:ascii="Arial Narrow" w:hAnsi="Arial Narrow"/>
                <w:b/>
                <w:bCs/>
                <w:sz w:val="20"/>
                <w:szCs w:val="20"/>
              </w:rPr>
            </w:pPr>
            <w:del w:id="707" w:author="Gombosová Erika" w:date="2015-12-11T08:47:00Z">
              <w:r w:rsidRPr="00B660B0" w:rsidDel="001F1F4D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71" w:type="dxa"/>
            <w:gridSpan w:val="7"/>
            <w:vAlign w:val="center"/>
            <w:hideMark/>
          </w:tcPr>
          <w:p w:rsidR="00F56E20" w:rsidRPr="00B660B0" w:rsidDel="001F1F4D" w:rsidRDefault="00F56E20" w:rsidP="00B660B0">
            <w:pPr>
              <w:rPr>
                <w:del w:id="708" w:author="Gombosová Erika" w:date="2015-12-11T08:47:00Z"/>
                <w:rFonts w:ascii="Arial Narrow" w:hAnsi="Arial Narrow"/>
                <w:color w:val="000000"/>
                <w:sz w:val="20"/>
                <w:szCs w:val="20"/>
              </w:rPr>
            </w:pPr>
            <w:del w:id="709" w:author="Gombosová Erika" w:date="2015-12-11T08:47:00Z">
              <w:r w:rsidRPr="00B660B0" w:rsidDel="001F1F4D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</w:tbl>
    <w:p w:rsidR="00B660B0" w:rsidRDefault="00B660B0" w:rsidP="006479DF"/>
    <w:p w:rsidR="00F426CF" w:rsidRDefault="00F426CF" w:rsidP="00697B85">
      <w:pPr>
        <w:spacing w:after="200" w:line="276" w:lineRule="auto"/>
      </w:pPr>
    </w:p>
    <w:p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05"/>
        <w:gridCol w:w="1541"/>
        <w:gridCol w:w="1862"/>
        <w:gridCol w:w="567"/>
        <w:gridCol w:w="567"/>
        <w:gridCol w:w="850"/>
        <w:gridCol w:w="1988"/>
        <w:gridCol w:w="8"/>
        <w:tblGridChange w:id="710">
          <w:tblGrid>
            <w:gridCol w:w="1007"/>
            <w:gridCol w:w="1"/>
            <w:gridCol w:w="705"/>
            <w:gridCol w:w="1540"/>
            <w:gridCol w:w="1861"/>
            <w:gridCol w:w="1"/>
            <w:gridCol w:w="566"/>
            <w:gridCol w:w="1"/>
            <w:gridCol w:w="566"/>
            <w:gridCol w:w="1"/>
            <w:gridCol w:w="849"/>
            <w:gridCol w:w="1"/>
            <w:gridCol w:w="1988"/>
            <w:gridCol w:w="8"/>
          </w:tblGrid>
        </w:tblGridChange>
      </w:tblGrid>
      <w:tr w:rsidR="00F426CF" w:rsidRPr="00F83000" w:rsidTr="00F225BE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4"/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  <w:r w:rsidR="00037BF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37BF1" w:rsidRPr="00F83000" w:rsidTr="007A13BD">
        <w:trPr>
          <w:trHeight w:val="330"/>
        </w:trPr>
        <w:tc>
          <w:tcPr>
            <w:tcW w:w="3255" w:type="dxa"/>
            <w:gridSpan w:val="3"/>
            <w:vAlign w:val="center"/>
          </w:tcPr>
          <w:p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40" w:type="dxa"/>
            <w:gridSpan w:val="6"/>
            <w:vAlign w:val="center"/>
          </w:tcPr>
          <w:p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5"/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:rsidTr="007A13BD">
        <w:trPr>
          <w:trHeight w:val="34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4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4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765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6"/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AA10AA" w:rsidDel="00AA10AA" w:rsidRDefault="00F426CF" w:rsidP="00F426CF">
            <w:pPr>
              <w:rPr>
                <w:del w:id="712" w:author="Gombosová Erika" w:date="2016-01-08T08:26:00Z"/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7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Publicita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ins w:id="714" w:author="Gombosová Erika" w:date="2016-01-08T08:24:00Z">
              <w:r w:rsidR="00AA10AA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finančnej </w:t>
              </w:r>
            </w:ins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8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9"/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037BF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del w:id="716" w:author="Gombosová Erika" w:date="2015-11-27T15:31:00Z">
              <w:r w:rsidRPr="00F83000" w:rsidDel="00037BF1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ins w:id="717" w:author="Gombosová Erika" w:date="2015-11-27T15:30:00Z">
              <w:r w:rsidR="00037BF1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finančná </w:t>
              </w:r>
            </w:ins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/ </w:t>
            </w:r>
            <w:ins w:id="718" w:author="Gombosová Erika" w:date="2015-11-27T15:31:00Z">
              <w:r w:rsidR="00037BF1">
                <w:rPr>
                  <w:rFonts w:ascii="Arial Narrow" w:hAnsi="Arial Narrow"/>
                  <w:color w:val="000000"/>
                  <w:sz w:val="20"/>
                  <w:szCs w:val="20"/>
                </w:rPr>
                <w:t>Finančná k</w:t>
              </w:r>
            </w:ins>
            <w:del w:id="719" w:author="Gombosová Erika" w:date="2015-11-27T15:31:00Z">
              <w:r w:rsidDel="00037BF1">
                <w:rPr>
                  <w:rFonts w:ascii="Arial Narrow" w:hAnsi="Arial Narrow"/>
                  <w:color w:val="000000"/>
                  <w:sz w:val="20"/>
                  <w:szCs w:val="20"/>
                </w:rPr>
                <w:delText>K</w:delText>
              </w:r>
            </w:del>
            <w:r>
              <w:rPr>
                <w:rFonts w:ascii="Arial Narrow" w:hAnsi="Arial Narrow"/>
                <w:color w:val="000000"/>
                <w:sz w:val="20"/>
                <w:szCs w:val="20"/>
              </w:rPr>
              <w:t>ontrola na mieste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3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 podmienkami zmluvy (s cieľmi projektu vyjadrenými ukazovateľmi, rozpočtom, harmonogramom realizácie aktivít projektu a pod.)?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pravidlá v oblasti informovania a publicity dodržané v zmysle zmluvy?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Udržateľný rozvoj?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Rovnosť príležitostí?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Uchováva prijímateľ dokumentáciu týkajúcu sa dodania tovarov, poskytnutia služieb a vykonania prác v súlade so zmluvou?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 podvodu? (postupuje sa v zmysle usmernení Ministerstva financií SR- najmä usmernenia k nezrovnalostiam)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</w:t>
            </w:r>
            <w:ins w:id="720" w:author="Gombosová Erika" w:date="2015-11-27T15:39:00Z">
              <w:r w:rsidR="0086606F"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Pr="00F426CF">
              <w:rPr>
                <w:color w:val="000000"/>
                <w:sz w:val="20"/>
                <w:szCs w:val="20"/>
              </w:rPr>
              <w:t>1 ods. 2 zákona o účtovníctve postupoval prijímateľ podľa § 39 ods. 2 zákona č. 292/2014 Z. z.?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0"/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všetka relevantná dokumentácia súvisiaca s projektom uchovávaná v zmysle postupov stanovených RO a zmluvou o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dokumenty uchovávané vo forme originálov, resp. vo forme stanovenej zmluvou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F426CF"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ins w:id="722" w:author="Gombosová Erika" w:date="2016-01-21T12:52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.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V prípade, ak sa ŽoP nepredkladá cez verejný portál ITMS 2014+, túto skutočnosť RO nekontroluje.) </w:t>
              </w:r>
            </w:ins>
            <w:del w:id="723" w:author="Gombosová Erika" w:date="2016-01-21T12:52:00Z">
              <w:r w:rsidRPr="00F426CF" w:rsidDel="00503240">
                <w:rPr>
                  <w:sz w:val="20"/>
                  <w:szCs w:val="20"/>
                </w:rPr>
                <w:delText xml:space="preserve"> (platí najneskôr do </w:delText>
              </w:r>
            </w:del>
            <w:del w:id="724" w:author="Gombosová Erika" w:date="2015-12-04T08:52:00Z">
              <w:r w:rsidRPr="00F426CF" w:rsidDel="00CC1D6A">
                <w:rPr>
                  <w:sz w:val="20"/>
                  <w:szCs w:val="20"/>
                </w:rPr>
                <w:delText>31</w:delText>
              </w:r>
            </w:del>
            <w:del w:id="725" w:author="Gombosová Erika" w:date="2016-01-21T12:52:00Z">
              <w:r w:rsidRPr="00F426CF" w:rsidDel="00503240">
                <w:rPr>
                  <w:sz w:val="20"/>
                  <w:szCs w:val="20"/>
                </w:rPr>
                <w:delText>.</w:delText>
              </w:r>
            </w:del>
            <w:del w:id="726" w:author="Gombosová Erika" w:date="2015-12-04T08:52:00Z">
              <w:r w:rsidRPr="00F426CF" w:rsidDel="00CC1D6A">
                <w:rPr>
                  <w:sz w:val="20"/>
                  <w:szCs w:val="20"/>
                </w:rPr>
                <w:delText>1</w:delText>
              </w:r>
            </w:del>
            <w:del w:id="727" w:author="Gombosová Erika" w:date="2016-01-21T12:53:00Z">
              <w:r w:rsidRPr="00F426CF" w:rsidDel="00503240">
                <w:rPr>
                  <w:sz w:val="20"/>
                  <w:szCs w:val="20"/>
                </w:rPr>
                <w:delText>2.201</w:delText>
              </w:r>
            </w:del>
            <w:del w:id="728" w:author="Gombosová Erika" w:date="2015-12-04T08:52:00Z">
              <w:r w:rsidRPr="00F426CF" w:rsidDel="00CC1D6A">
                <w:rPr>
                  <w:sz w:val="20"/>
                  <w:szCs w:val="20"/>
                </w:rPr>
                <w:delText>5</w:delText>
              </w:r>
            </w:del>
            <w:del w:id="729" w:author="Gombosová Erika" w:date="2016-01-21T12:53:00Z">
              <w:r w:rsidRPr="00F426CF" w:rsidDel="00503240">
                <w:rPr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zmluve v platnom znení?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F426CF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ins w:id="730" w:author="Gombosová Erika" w:date="2016-01-21T12:53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.)</w:t>
              </w:r>
            </w:ins>
            <w:del w:id="731" w:author="Gombosová Erika" w:date="2016-01-21T12:53:00Z">
              <w:r w:rsidRPr="00F426CF" w:rsidDel="00503240">
                <w:rPr>
                  <w:sz w:val="20"/>
                  <w:szCs w:val="20"/>
                </w:rPr>
                <w:delText xml:space="preserve"> (platí najneskôr do </w:delText>
              </w:r>
            </w:del>
            <w:del w:id="732" w:author="Gombosová Erika" w:date="2015-12-04T08:53:00Z">
              <w:r w:rsidRPr="00F426CF" w:rsidDel="00CC1D6A">
                <w:rPr>
                  <w:sz w:val="20"/>
                  <w:szCs w:val="20"/>
                </w:rPr>
                <w:delText>31</w:delText>
              </w:r>
            </w:del>
            <w:del w:id="733" w:author="Gombosová Erika" w:date="2016-01-21T12:53:00Z">
              <w:r w:rsidRPr="00F426CF" w:rsidDel="00503240">
                <w:rPr>
                  <w:sz w:val="20"/>
                  <w:szCs w:val="20"/>
                </w:rPr>
                <w:delText>.</w:delText>
              </w:r>
            </w:del>
            <w:del w:id="734" w:author="Gombosová Erika" w:date="2015-12-04T08:53:00Z">
              <w:r w:rsidRPr="00F426CF" w:rsidDel="00CC1D6A">
                <w:rPr>
                  <w:sz w:val="20"/>
                  <w:szCs w:val="20"/>
                </w:rPr>
                <w:delText>1</w:delText>
              </w:r>
            </w:del>
            <w:del w:id="735" w:author="Gombosová Erika" w:date="2016-01-21T12:53:00Z">
              <w:r w:rsidRPr="00F426CF" w:rsidDel="00503240">
                <w:rPr>
                  <w:sz w:val="20"/>
                  <w:szCs w:val="20"/>
                </w:rPr>
                <w:delText>2.201</w:delText>
              </w:r>
            </w:del>
            <w:del w:id="736" w:author="Gombosová Erika" w:date="2015-12-04T08:53:00Z">
              <w:r w:rsidRPr="00F426CF" w:rsidDel="00CC1D6A">
                <w:rPr>
                  <w:sz w:val="20"/>
                  <w:szCs w:val="20"/>
                </w:rPr>
                <w:delText>5</w:delText>
              </w:r>
            </w:del>
            <w:del w:id="737" w:author="Gombosová Erika" w:date="2016-01-21T12:53:00Z">
              <w:r w:rsidRPr="00F426CF" w:rsidDel="00503240">
                <w:rPr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A2041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účtovné doklady , resp. dokumentáciu, ktorá ich nahradzuje, v originálnom vyhotovení, príp. ním overenú kópiu potvrdenú podpisom štatutárneho orgánu prijímateľa alebo ním poverenej osoby v zmysle zmluvy (v prípade ostatnej podpornej dokumentácie sa nevyžaduje potvrdenie podpisom štatutárneho orgánu)?</w:t>
            </w:r>
            <w:del w:id="738" w:author="Gombosová Erika" w:date="2015-11-27T15:44:00Z">
              <w:r w:rsidRPr="00F426CF" w:rsidDel="00A20411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1F1F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del w:id="739" w:author="Gombosová Erika" w:date="2015-11-27T15:44:00Z">
              <w:r w:rsidRPr="00F426CF" w:rsidDel="00A20411">
                <w:rPr>
                  <w:color w:val="000000"/>
                  <w:sz w:val="20"/>
                  <w:szCs w:val="20"/>
                </w:rPr>
                <w:delText xml:space="preserve">vnútorná </w:delText>
              </w:r>
            </w:del>
            <w:ins w:id="740" w:author="Gombosová Erika" w:date="2015-12-11T08:52:00Z">
              <w:r w:rsidR="001F1F4D">
                <w:rPr>
                  <w:color w:val="000000"/>
                  <w:sz w:val="20"/>
                  <w:szCs w:val="20"/>
                </w:rPr>
                <w:t>základná</w:t>
              </w:r>
            </w:ins>
            <w:del w:id="741" w:author="Gombosová Erika" w:date="2015-12-11T08:52:00Z">
              <w:r w:rsidRPr="00F426CF" w:rsidDel="001F1F4D">
                <w:rPr>
                  <w:color w:val="000000"/>
                  <w:sz w:val="20"/>
                  <w:szCs w:val="20"/>
                </w:rPr>
                <w:delText>administratívna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ins w:id="742" w:author="Gombosová Erika" w:date="2015-12-02T10:54:00Z">
              <w:r w:rsidR="001A14F5">
                <w:rPr>
                  <w:color w:val="000000"/>
                  <w:sz w:val="20"/>
                  <w:szCs w:val="20"/>
                </w:rPr>
                <w:t xml:space="preserve">finančná </w:t>
              </w:r>
            </w:ins>
            <w:r w:rsidRPr="00F426CF">
              <w:rPr>
                <w:color w:val="000000"/>
                <w:sz w:val="20"/>
                <w:szCs w:val="20"/>
              </w:rPr>
              <w:t>kontrola podľa §</w:t>
            </w:r>
            <w:ins w:id="743" w:author="Gombosová Erika" w:date="2015-12-02T09:42:00Z">
              <w:r w:rsidR="00410D30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744" w:author="Gombosová Erika" w:date="2015-12-11T08:52:00Z">
              <w:r w:rsidR="001F1F4D">
                <w:rPr>
                  <w:color w:val="000000"/>
                  <w:sz w:val="20"/>
                  <w:szCs w:val="20"/>
                </w:rPr>
                <w:t>7</w:t>
              </w:r>
            </w:ins>
            <w:del w:id="745" w:author="Gombosová Erika" w:date="2015-11-27T15:44:00Z">
              <w:r w:rsidRPr="00F426CF" w:rsidDel="00A20411">
                <w:rPr>
                  <w:color w:val="000000"/>
                  <w:sz w:val="20"/>
                  <w:szCs w:val="20"/>
                </w:rPr>
                <w:delText>9a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zákona č.</w:t>
            </w:r>
            <w:ins w:id="746" w:author="Gombosová Erika" w:date="2015-12-11T08:52:00Z">
              <w:r w:rsidR="001F1F4D">
                <w:rPr>
                  <w:color w:val="000000"/>
                  <w:sz w:val="20"/>
                  <w:szCs w:val="20"/>
                </w:rPr>
                <w:t xml:space="preserve"> 357</w:t>
              </w:r>
            </w:ins>
            <w:del w:id="747" w:author="Gombosová Erika" w:date="2015-12-11T08:52:00Z">
              <w:r w:rsidRPr="00F426CF" w:rsidDel="001F1F4D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del w:id="748" w:author="Gombosová Erika" w:date="2015-11-27T15:44:00Z">
              <w:r w:rsidRPr="001F1F4D" w:rsidDel="00A20411">
                <w:rPr>
                  <w:color w:val="000000"/>
                  <w:sz w:val="20"/>
                  <w:szCs w:val="20"/>
                </w:rPr>
                <w:delText>502</w:delText>
              </w:r>
            </w:del>
            <w:del w:id="749" w:author="Gombosová Erika" w:date="2015-12-11T08:52:00Z">
              <w:r w:rsidRPr="00F426CF" w:rsidDel="001F1F4D">
                <w:rPr>
                  <w:color w:val="000000"/>
                  <w:sz w:val="20"/>
                  <w:szCs w:val="20"/>
                </w:rPr>
                <w:delText>/</w:delText>
              </w:r>
            </w:del>
            <w:ins w:id="750" w:author="Gombosová Erika" w:date="2015-12-11T08:53:00Z">
              <w:r w:rsidR="001F1F4D">
                <w:rPr>
                  <w:color w:val="000000"/>
                  <w:sz w:val="20"/>
                  <w:szCs w:val="20"/>
                </w:rPr>
                <w:t>/</w:t>
              </w:r>
            </w:ins>
            <w:r w:rsidRPr="00F426CF">
              <w:rPr>
                <w:color w:val="000000"/>
                <w:sz w:val="20"/>
                <w:szCs w:val="20"/>
              </w:rPr>
              <w:t>20</w:t>
            </w:r>
            <w:ins w:id="751" w:author="Gombosová Erika" w:date="2015-11-27T15:44:00Z">
              <w:r w:rsidR="00A20411">
                <w:rPr>
                  <w:color w:val="000000"/>
                  <w:sz w:val="20"/>
                  <w:szCs w:val="20"/>
                </w:rPr>
                <w:t>15</w:t>
              </w:r>
            </w:ins>
            <w:del w:id="752" w:author="Gombosová Erika" w:date="2015-11-27T15:44:00Z">
              <w:r w:rsidRPr="00F426CF" w:rsidDel="00A20411">
                <w:rPr>
                  <w:color w:val="000000"/>
                  <w:sz w:val="20"/>
                  <w:szCs w:val="20"/>
                </w:rPr>
                <w:delText>01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Z. z. o finančnej kontrole a </w:t>
            </w:r>
            <w:del w:id="753" w:author="Gombosová Erika" w:date="2015-11-27T15:44:00Z">
              <w:r w:rsidRPr="00F426CF" w:rsidDel="00A20411">
                <w:rPr>
                  <w:color w:val="000000"/>
                  <w:sz w:val="20"/>
                  <w:szCs w:val="20"/>
                </w:rPr>
                <w:delText xml:space="preserve">vnútornom </w:delText>
              </w:r>
            </w:del>
            <w:r w:rsidRPr="00F426CF">
              <w:rPr>
                <w:color w:val="000000"/>
                <w:sz w:val="20"/>
                <w:szCs w:val="20"/>
              </w:rPr>
              <w:t>audite a o zmene a doplnení niektorých zákonov</w:t>
            </w:r>
            <w:del w:id="754" w:author="Gombosová Erika" w:date="2015-11-27T15:44:00Z">
              <w:r w:rsidRPr="00F426CF" w:rsidDel="00A20411">
                <w:rPr>
                  <w:color w:val="000000"/>
                  <w:sz w:val="20"/>
                  <w:szCs w:val="20"/>
                </w:rPr>
                <w:delText xml:space="preserve"> v znení neskorších predpisov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? Pozn. RO je povinný vykonať </w:t>
            </w:r>
            <w:del w:id="755" w:author="Gombosová Erika" w:date="2015-11-27T15:45:00Z">
              <w:r w:rsidRPr="00F426CF" w:rsidDel="00A20411">
                <w:rPr>
                  <w:color w:val="000000"/>
                  <w:sz w:val="20"/>
                  <w:szCs w:val="20"/>
                </w:rPr>
                <w:delText xml:space="preserve">vnútornú </w:delText>
              </w:r>
            </w:del>
            <w:del w:id="756" w:author="Gombosová Erika" w:date="2015-12-11T08:53:00Z">
              <w:r w:rsidRPr="00F426CF" w:rsidDel="001F1F4D">
                <w:rPr>
                  <w:color w:val="000000"/>
                  <w:sz w:val="20"/>
                  <w:szCs w:val="20"/>
                </w:rPr>
                <w:delText>administratívnu</w:delText>
              </w:r>
            </w:del>
            <w:ins w:id="757" w:author="Gombosová Erika" w:date="2015-12-11T08:53:00Z">
              <w:r w:rsidR="001F1F4D">
                <w:rPr>
                  <w:color w:val="000000"/>
                  <w:sz w:val="20"/>
                  <w:szCs w:val="20"/>
                </w:rPr>
                <w:t xml:space="preserve"> základnú</w:t>
              </w:r>
            </w:ins>
            <w:ins w:id="758" w:author="Gombosová Erika" w:date="2015-12-02T10:54:00Z">
              <w:r w:rsidR="001A14F5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759" w:author="Gombosová Erika" w:date="2015-11-27T15:45:00Z">
              <w:r w:rsidR="00A20411">
                <w:rPr>
                  <w:color w:val="000000"/>
                  <w:sz w:val="20"/>
                  <w:szCs w:val="20"/>
                </w:rPr>
                <w:t xml:space="preserve"> finančnú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del w:id="760" w:author="Gombosová Erika" w:date="2015-11-27T15:47:00Z">
              <w:r w:rsidRPr="00F426CF" w:rsidDel="00A20411">
                <w:rPr>
                  <w:color w:val="000000"/>
                  <w:sz w:val="20"/>
                  <w:szCs w:val="20"/>
                </w:rPr>
                <w:delText>9a</w:delText>
              </w:r>
            </w:del>
            <w:ins w:id="761" w:author="Gombosová Erika" w:date="2015-12-02T09:43:00Z">
              <w:r w:rsidR="00410D30">
                <w:rPr>
                  <w:color w:val="000000"/>
                  <w:sz w:val="20"/>
                  <w:szCs w:val="20"/>
                </w:rPr>
                <w:t>6</w:t>
              </w:r>
            </w:ins>
            <w:ins w:id="762" w:author="Gombosová Erika" w:date="2015-11-27T15:47:00Z">
              <w:r w:rsidR="00A20411">
                <w:rPr>
                  <w:color w:val="000000"/>
                  <w:sz w:val="20"/>
                  <w:szCs w:val="20"/>
                </w:rPr>
                <w:t xml:space="preserve"> ods.</w:t>
              </w:r>
            </w:ins>
            <w:ins w:id="763" w:author="Gombosová Erika" w:date="2015-12-02T09:43:00Z">
              <w:r w:rsidR="00410D30">
                <w:rPr>
                  <w:color w:val="000000"/>
                  <w:sz w:val="20"/>
                  <w:szCs w:val="20"/>
                </w:rPr>
                <w:t>4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del w:id="764" w:author="Gombosová Erika" w:date="2015-12-11T08:53:00Z">
              <w:r w:rsidRPr="00F426CF" w:rsidDel="001F1F4D">
                <w:rPr>
                  <w:color w:val="000000"/>
                  <w:sz w:val="20"/>
                  <w:szCs w:val="20"/>
                </w:rPr>
                <w:delText>písm. a)-</w:delText>
              </w:r>
            </w:del>
            <w:del w:id="765" w:author="Gombosová Erika" w:date="2015-12-02T09:43:00Z">
              <w:r w:rsidRPr="00F426CF" w:rsidDel="00410D30">
                <w:rPr>
                  <w:color w:val="000000"/>
                  <w:sz w:val="20"/>
                  <w:szCs w:val="20"/>
                </w:rPr>
                <w:delText>h</w:delText>
              </w:r>
            </w:del>
            <w:del w:id="766" w:author="Gombosová Erika" w:date="2015-12-11T08:53:00Z">
              <w:r w:rsidRPr="00F426CF" w:rsidDel="001F1F4D">
                <w:rPr>
                  <w:color w:val="000000"/>
                  <w:sz w:val="20"/>
                  <w:szCs w:val="20"/>
                </w:rPr>
                <w:delText>)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ins w:id="767" w:author="Gombosová Erika" w:date="2016-01-21T12:53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podpísaná štatutárnym orgánom prijímateľa alebo ním poverenou osobou</w:t>
            </w:r>
            <w:ins w:id="768" w:author="Gombosová Erika" w:date="2016-01-21T12:53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del w:id="769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 xml:space="preserve">(platí najneskôr do </w:delText>
              </w:r>
            </w:del>
            <w:del w:id="770" w:author="Gombosová Erika" w:date="2015-12-04T08:54:00Z">
              <w:r w:rsidRPr="00F426CF"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771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772" w:author="Gombosová Erika" w:date="2015-12-04T08:54:00Z">
              <w:r w:rsidRPr="00F426CF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773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774" w:author="Gombosová Erika" w:date="2015-12-04T08:54:00Z">
              <w:r w:rsidRPr="00F426CF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775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zmluvy o 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celkovej sumy za príslušnú skupinu výdavkov a celkovej sumy NFP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6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785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6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del w:id="776" w:author="Gombosová Erika" w:date="2016-01-05T10:06:00Z">
              <w:r w:rsidRPr="00F426CF" w:rsidDel="00014C97">
                <w:rPr>
                  <w:color w:val="000000"/>
                  <w:sz w:val="20"/>
                  <w:szCs w:val="20"/>
                </w:rPr>
                <w:delText>ERDF</w:delText>
              </w:r>
            </w:del>
            <w:ins w:id="777" w:author="Gombosová Erika" w:date="2016-01-05T10:06:00Z">
              <w:r w:rsidR="00014C97">
                <w:rPr>
                  <w:color w:val="000000"/>
                  <w:sz w:val="20"/>
                  <w:szCs w:val="20"/>
                </w:rPr>
                <w:t>EFRR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1456C1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6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 v zmysle nastavených národných pravidiel (operačný program, programový manuál, výzva/písomné vyzvanie, schéma štátnej pomoci, schéma pomoci de minimis a pod.)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del w:id="778" w:author="Gombosová Erika" w:date="2016-01-05T10:06:00Z">
              <w:r w:rsidRPr="00F426CF" w:rsidDel="00014C97">
                <w:rPr>
                  <w:color w:val="000000"/>
                  <w:sz w:val="20"/>
                  <w:szCs w:val="20"/>
                </w:rPr>
                <w:delText>ERDF</w:delText>
              </w:r>
            </w:del>
            <w:ins w:id="779" w:author="Gombosová Erika" w:date="2016-01-05T10:06:00Z">
              <w:r w:rsidR="00014C97">
                <w:rPr>
                  <w:color w:val="000000"/>
                  <w:sz w:val="20"/>
                  <w:szCs w:val="20"/>
                </w:rPr>
                <w:t>EFRR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del w:id="780" w:author="Gombosová Erika" w:date="2016-01-05T10:06:00Z">
              <w:r w:rsidRPr="00F426CF" w:rsidDel="00014C97">
                <w:rPr>
                  <w:color w:val="000000"/>
                  <w:sz w:val="20"/>
                  <w:szCs w:val="20"/>
                </w:rPr>
                <w:delText>ERDF</w:delText>
              </w:r>
            </w:del>
            <w:ins w:id="781" w:author="Gombosová Erika" w:date="2016-01-05T10:06:00Z">
              <w:r w:rsidR="00014C97">
                <w:rPr>
                  <w:color w:val="000000"/>
                  <w:sz w:val="20"/>
                  <w:szCs w:val="20"/>
                </w:rPr>
                <w:t>EFRR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20411" w:rsidRPr="00F426CF" w:rsidTr="007A13BD">
        <w:trPr>
          <w:gridAfter w:val="1"/>
          <w:wAfter w:w="8" w:type="dxa"/>
          <w:trHeight w:val="510"/>
          <w:ins w:id="782" w:author="Gombosová Erika" w:date="2015-11-27T15:52:00Z"/>
        </w:trPr>
        <w:tc>
          <w:tcPr>
            <w:tcW w:w="1008" w:type="dxa"/>
            <w:vAlign w:val="center"/>
          </w:tcPr>
          <w:p w:rsidR="00A20411" w:rsidRPr="00F426CF" w:rsidRDefault="00A20411" w:rsidP="00F426CF">
            <w:pPr>
              <w:jc w:val="center"/>
              <w:rPr>
                <w:ins w:id="783" w:author="Gombosová Erika" w:date="2015-11-27T15:52:00Z"/>
                <w:color w:val="000000"/>
                <w:sz w:val="20"/>
                <w:szCs w:val="20"/>
              </w:rPr>
            </w:pPr>
            <w:ins w:id="784" w:author="Gombosová Erika" w:date="2015-11-27T15:52:00Z">
              <w:r>
                <w:rPr>
                  <w:color w:val="000000"/>
                  <w:sz w:val="20"/>
                  <w:szCs w:val="20"/>
                </w:rPr>
                <w:t>4A.3.5</w:t>
              </w:r>
            </w:ins>
          </w:p>
        </w:tc>
        <w:tc>
          <w:tcPr>
            <w:tcW w:w="4106" w:type="dxa"/>
            <w:gridSpan w:val="3"/>
            <w:vAlign w:val="center"/>
          </w:tcPr>
          <w:p w:rsidR="00A20411" w:rsidRPr="00F426CF" w:rsidRDefault="00A20411" w:rsidP="00F426CF">
            <w:pPr>
              <w:rPr>
                <w:ins w:id="785" w:author="Gombosová Erika" w:date="2015-11-27T15:52:00Z"/>
                <w:color w:val="000000"/>
                <w:sz w:val="20"/>
                <w:szCs w:val="20"/>
              </w:rPr>
            </w:pPr>
            <w:ins w:id="786" w:author="Gombosová Erika" w:date="2015-11-27T15:53:00Z">
              <w:r>
                <w:rPr>
                  <w:color w:val="000000"/>
                  <w:sz w:val="20"/>
                  <w:szCs w:val="20"/>
                </w:rPr>
                <w:t>Boli výdavky prijímateľa vynaložené v správnom čase</w:t>
              </w:r>
            </w:ins>
            <w:ins w:id="787" w:author="Gombosová Erika" w:date="2016-01-08T09:32:00Z">
              <w:r w:rsidR="001F7B0D">
                <w:rPr>
                  <w:rStyle w:val="Odkaznapoznmkupodiarou"/>
                  <w:color w:val="000000"/>
                  <w:sz w:val="20"/>
                  <w:szCs w:val="20"/>
                </w:rPr>
                <w:footnoteReference w:id="21"/>
              </w:r>
            </w:ins>
            <w:ins w:id="791" w:author="Gombosová Erika" w:date="2015-11-27T15:54:00Z">
              <w:r w:rsidR="00FF09A8">
                <w:rPr>
                  <w:color w:val="000000"/>
                  <w:sz w:val="20"/>
                  <w:szCs w:val="20"/>
                </w:rPr>
                <w:t>, vhodnom množstve</w:t>
              </w:r>
            </w:ins>
            <w:ins w:id="792" w:author="Gombosová Erika" w:date="2016-01-08T09:33:00Z">
              <w:r w:rsidR="001F7B0D">
                <w:rPr>
                  <w:rStyle w:val="Odkaznapoznmkupodiarou"/>
                  <w:color w:val="000000"/>
                  <w:sz w:val="20"/>
                  <w:szCs w:val="20"/>
                </w:rPr>
                <w:footnoteReference w:id="22"/>
              </w:r>
            </w:ins>
            <w:ins w:id="800" w:author="Gombosová Erika" w:date="2015-11-27T15:54:00Z">
              <w:r w:rsidR="00FF09A8">
                <w:rPr>
                  <w:color w:val="000000"/>
                  <w:sz w:val="20"/>
                  <w:szCs w:val="20"/>
                </w:rPr>
                <w:t xml:space="preserve"> a kvalite</w:t>
              </w:r>
            </w:ins>
            <w:ins w:id="801" w:author="Gombosová Erika" w:date="2016-01-08T09:36:00Z">
              <w:r w:rsidR="001F7B0D">
                <w:rPr>
                  <w:rStyle w:val="Odkaznapoznmkupodiarou"/>
                  <w:color w:val="000000"/>
                  <w:sz w:val="20"/>
                  <w:szCs w:val="20"/>
                </w:rPr>
                <w:footnoteReference w:id="23"/>
              </w:r>
            </w:ins>
            <w:ins w:id="813" w:author="Gombosová Erika" w:date="2015-11-27T15:54:00Z">
              <w:r w:rsidR="00FF09A8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67" w:type="dxa"/>
            <w:vAlign w:val="center"/>
          </w:tcPr>
          <w:p w:rsidR="00A20411" w:rsidRPr="00F426CF" w:rsidRDefault="00A20411" w:rsidP="00F426CF">
            <w:pPr>
              <w:rPr>
                <w:ins w:id="814" w:author="Gombosová Erika" w:date="2015-11-27T15:52:00Z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0411" w:rsidRPr="00F426CF" w:rsidRDefault="00A20411" w:rsidP="00F426CF">
            <w:pPr>
              <w:rPr>
                <w:ins w:id="815" w:author="Gombosová Erika" w:date="2015-11-27T15:52:00Z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0411" w:rsidRPr="00F426CF" w:rsidRDefault="00A20411" w:rsidP="00F426CF">
            <w:pPr>
              <w:rPr>
                <w:ins w:id="816" w:author="Gombosová Erika" w:date="2015-11-27T15:52:00Z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A20411" w:rsidRPr="00F426CF" w:rsidRDefault="00A20411" w:rsidP="00F426CF">
            <w:pPr>
              <w:jc w:val="both"/>
              <w:rPr>
                <w:ins w:id="817" w:author="Gombosová Erika" w:date="2015-11-27T15:52:00Z"/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4A.4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4A.5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Finančné opravy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dodržané zníženie oprávnených výdavkov z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 xml:space="preserve">dôvodu udelenej  finančnej opravy?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4B - Žiadosť o platbu - poskytnutie zálohovej platby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ins w:id="818" w:author="Gombosová Erika" w:date="2016-01-21T12:54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ins w:id="819" w:author="Gombosová Erika" w:date="2016-01-21T12:54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.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V prípade, ak sa ŽoP nepredkladá cez verejný portál ITMS 2014+, túto skutočnosť RO nekontroluje.) </w:t>
              </w:r>
            </w:ins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  <w:del w:id="820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 xml:space="preserve"> (platí najneskôr do</w:delText>
              </w:r>
            </w:del>
            <w:del w:id="821" w:author="Gombosová Erika" w:date="2015-12-04T08:54:00Z">
              <w:r w:rsidRPr="00F426CF" w:rsidDel="00CC1D6A">
                <w:rPr>
                  <w:color w:val="000000"/>
                  <w:sz w:val="20"/>
                  <w:szCs w:val="20"/>
                </w:rPr>
                <w:delText xml:space="preserve"> 31</w:delText>
              </w:r>
            </w:del>
            <w:del w:id="822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823" w:author="Gombosová Erika" w:date="2015-12-04T08:54:00Z">
              <w:r w:rsidRPr="00F426CF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824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825" w:author="Gombosová Erika" w:date="2015-12-04T08:54:00Z">
              <w:r w:rsidRPr="00F426CF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826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ins w:id="827" w:author="Gombosová Erika" w:date="2016-01-21T12:54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ins w:id="828" w:author="Gombosová Erika" w:date="2016-01-21T12:54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  <w:del w:id="829" w:author="Gombosová Erika" w:date="2015-11-30T08:44:00Z">
              <w:r w:rsidRPr="00F426CF" w:rsidDel="00413821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del w:id="830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 xml:space="preserve">(platí najneskôr do </w:delText>
              </w:r>
            </w:del>
            <w:del w:id="831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832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833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834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835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836" w:author="Gombosová Erika" w:date="2016-01-21T12:54:00Z">
              <w:r w:rsidRPr="00F426CF" w:rsidDel="00503240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zmluvou o 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1F1F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del w:id="837" w:author="Gombosová Erika" w:date="2015-11-30T08:44:00Z">
              <w:r w:rsidRPr="00F426CF" w:rsidDel="00413821">
                <w:rPr>
                  <w:color w:val="000000"/>
                  <w:sz w:val="20"/>
                  <w:szCs w:val="20"/>
                </w:rPr>
                <w:delText xml:space="preserve">vnútorná </w:delText>
              </w:r>
            </w:del>
            <w:del w:id="838" w:author="Gombosová Erika" w:date="2015-12-11T08:54:00Z">
              <w:r w:rsidRPr="00F426CF" w:rsidDel="001F1F4D">
                <w:rPr>
                  <w:color w:val="000000"/>
                  <w:sz w:val="20"/>
                  <w:szCs w:val="20"/>
                </w:rPr>
                <w:delText>administratívna</w:delText>
              </w:r>
            </w:del>
            <w:ins w:id="839" w:author="Gombosová Erika" w:date="2015-12-11T08:54:00Z">
              <w:r w:rsidR="001F1F4D">
                <w:rPr>
                  <w:color w:val="000000"/>
                  <w:sz w:val="20"/>
                  <w:szCs w:val="20"/>
                </w:rPr>
                <w:t xml:space="preserve"> základná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ins w:id="840" w:author="Gombosová Erika" w:date="2015-12-02T10:56:00Z">
              <w:r w:rsidR="001A14F5">
                <w:rPr>
                  <w:color w:val="000000"/>
                  <w:sz w:val="20"/>
                  <w:szCs w:val="20"/>
                </w:rPr>
                <w:t xml:space="preserve">finančná  </w:t>
              </w:r>
            </w:ins>
            <w:r w:rsidRPr="00F426CF">
              <w:rPr>
                <w:color w:val="000000"/>
                <w:sz w:val="20"/>
                <w:szCs w:val="20"/>
              </w:rPr>
              <w:t>kontrola podľa §</w:t>
            </w:r>
            <w:ins w:id="841" w:author="Gombosová Erika" w:date="2015-11-30T08:45:00Z">
              <w:r w:rsidR="00413821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842" w:author="Gombosová Erika" w:date="2015-12-11T08:54:00Z">
              <w:r w:rsidR="001F1F4D">
                <w:rPr>
                  <w:color w:val="000000"/>
                  <w:sz w:val="20"/>
                  <w:szCs w:val="20"/>
                </w:rPr>
                <w:t>7</w:t>
              </w:r>
            </w:ins>
            <w:del w:id="843" w:author="Gombosová Erika" w:date="2015-11-30T08:45:00Z">
              <w:r w:rsidRPr="00F426CF" w:rsidDel="00413821">
                <w:rPr>
                  <w:color w:val="000000"/>
                  <w:sz w:val="20"/>
                  <w:szCs w:val="20"/>
                </w:rPr>
                <w:delText>9a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zákona č</w:t>
            </w:r>
            <w:r w:rsidRPr="001F1F4D">
              <w:rPr>
                <w:color w:val="000000"/>
                <w:sz w:val="20"/>
                <w:szCs w:val="20"/>
              </w:rPr>
              <w:t xml:space="preserve">. </w:t>
            </w:r>
            <w:del w:id="844" w:author="Gombosová Erika" w:date="2015-11-30T08:45:00Z">
              <w:r w:rsidRPr="001F1F4D" w:rsidDel="00413821">
                <w:rPr>
                  <w:color w:val="000000"/>
                  <w:sz w:val="20"/>
                  <w:szCs w:val="20"/>
                </w:rPr>
                <w:delText>502</w:delText>
              </w:r>
            </w:del>
            <w:ins w:id="845" w:author="Gombosová Erika" w:date="2015-12-11T08:54:00Z">
              <w:r w:rsidR="001F1F4D">
                <w:rPr>
                  <w:color w:val="000000"/>
                  <w:sz w:val="20"/>
                  <w:szCs w:val="20"/>
                </w:rPr>
                <w:t>357</w:t>
              </w:r>
            </w:ins>
            <w:r w:rsidRPr="00F426CF">
              <w:rPr>
                <w:color w:val="000000"/>
                <w:sz w:val="20"/>
                <w:szCs w:val="20"/>
              </w:rPr>
              <w:t>/20</w:t>
            </w:r>
            <w:ins w:id="846" w:author="Gombosová Erika" w:date="2015-11-30T08:45:00Z">
              <w:r w:rsidR="00413821">
                <w:rPr>
                  <w:color w:val="000000"/>
                  <w:sz w:val="20"/>
                  <w:szCs w:val="20"/>
                </w:rPr>
                <w:t>15</w:t>
              </w:r>
            </w:ins>
            <w:del w:id="847" w:author="Gombosová Erika" w:date="2015-11-30T08:45:00Z">
              <w:r w:rsidRPr="00F426CF" w:rsidDel="00413821">
                <w:rPr>
                  <w:color w:val="000000"/>
                  <w:sz w:val="20"/>
                  <w:szCs w:val="20"/>
                </w:rPr>
                <w:delText>01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Z. z. o finančnej kontrole a </w:t>
            </w:r>
            <w:del w:id="848" w:author="Gombosová Erika" w:date="2015-11-30T08:55:00Z">
              <w:r w:rsidRPr="00F426CF" w:rsidDel="00413821">
                <w:rPr>
                  <w:color w:val="000000"/>
                  <w:sz w:val="20"/>
                  <w:szCs w:val="20"/>
                </w:rPr>
                <w:delText>vnútornom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audite a o zmene a doplnení niektorých zákonov</w:t>
            </w:r>
            <w:del w:id="849" w:author="Gombosová Erika" w:date="2015-11-30T08:55:00Z">
              <w:r w:rsidRPr="00F426CF" w:rsidDel="00413821">
                <w:rPr>
                  <w:color w:val="000000"/>
                  <w:sz w:val="20"/>
                  <w:szCs w:val="20"/>
                </w:rPr>
                <w:delText xml:space="preserve"> v znení neskorších predpisov</w:delText>
              </w:r>
            </w:del>
            <w:r w:rsidRPr="00F426CF">
              <w:rPr>
                <w:color w:val="000000"/>
                <w:sz w:val="20"/>
                <w:szCs w:val="20"/>
              </w:rPr>
              <w:t>? Pozn. RO je povinný vykonať</w:t>
            </w:r>
            <w:ins w:id="850" w:author="Gombosová Erika" w:date="2015-11-30T08:55:00Z">
              <w:r w:rsidR="00413821">
                <w:rPr>
                  <w:color w:val="000000"/>
                  <w:sz w:val="20"/>
                  <w:szCs w:val="20"/>
                </w:rPr>
                <w:t xml:space="preserve"> </w:t>
              </w:r>
            </w:ins>
            <w:del w:id="851" w:author="Gombosová Erika" w:date="2015-11-30T08:55:00Z">
              <w:r w:rsidRPr="00F426CF" w:rsidDel="00413821">
                <w:rPr>
                  <w:color w:val="000000"/>
                  <w:sz w:val="20"/>
                  <w:szCs w:val="20"/>
                </w:rPr>
                <w:delText xml:space="preserve"> vnútornú </w:delText>
              </w:r>
            </w:del>
            <w:del w:id="852" w:author="Gombosová Erika" w:date="2015-12-11T08:54:00Z">
              <w:r w:rsidRPr="00F426CF" w:rsidDel="001F1F4D">
                <w:rPr>
                  <w:color w:val="000000"/>
                  <w:sz w:val="20"/>
                  <w:szCs w:val="20"/>
                </w:rPr>
                <w:delText>administratívnu</w:delText>
              </w:r>
            </w:del>
            <w:ins w:id="853" w:author="Gombosová Erika" w:date="2015-12-11T08:54:00Z">
              <w:r w:rsidR="001F1F4D">
                <w:rPr>
                  <w:color w:val="000000"/>
                  <w:sz w:val="20"/>
                  <w:szCs w:val="20"/>
                </w:rPr>
                <w:t xml:space="preserve"> základnú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ins w:id="854" w:author="Gombosová Erika" w:date="2015-12-02T10:56:00Z">
              <w:r w:rsidR="001A14F5">
                <w:rPr>
                  <w:color w:val="000000"/>
                  <w:sz w:val="20"/>
                  <w:szCs w:val="20"/>
                </w:rPr>
                <w:t xml:space="preserve">finančnú 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del w:id="855" w:author="Gombosová Erika" w:date="2015-11-30T08:55:00Z">
              <w:r w:rsidRPr="00F426CF" w:rsidDel="00766F2A">
                <w:rPr>
                  <w:color w:val="000000"/>
                  <w:sz w:val="20"/>
                  <w:szCs w:val="20"/>
                </w:rPr>
                <w:delText>9</w:delText>
              </w:r>
            </w:del>
            <w:ins w:id="856" w:author="Gombosová Erika" w:date="2015-11-30T08:55:00Z">
              <w:r w:rsidR="00766F2A">
                <w:rPr>
                  <w:color w:val="000000"/>
                  <w:sz w:val="20"/>
                  <w:szCs w:val="20"/>
                </w:rPr>
                <w:t xml:space="preserve">6 ods. </w:t>
              </w:r>
            </w:ins>
            <w:ins w:id="857" w:author="Gombosová Erika" w:date="2015-12-02T09:44:00Z">
              <w:r w:rsidR="00410D30">
                <w:rPr>
                  <w:color w:val="000000"/>
                  <w:sz w:val="20"/>
                  <w:szCs w:val="20"/>
                </w:rPr>
                <w:t>4</w:t>
              </w:r>
            </w:ins>
            <w:ins w:id="858" w:author="Gombosová Erika" w:date="2015-11-30T08:55:00Z">
              <w:r w:rsidR="00766F2A">
                <w:rPr>
                  <w:color w:val="000000"/>
                  <w:sz w:val="20"/>
                  <w:szCs w:val="20"/>
                </w:rPr>
                <w:t xml:space="preserve"> </w:t>
              </w:r>
            </w:ins>
            <w:del w:id="859" w:author="Gombosová Erika" w:date="2015-11-30T08:56:00Z">
              <w:r w:rsidRPr="00F426CF" w:rsidDel="00766F2A">
                <w:rPr>
                  <w:color w:val="000000"/>
                  <w:sz w:val="20"/>
                  <w:szCs w:val="20"/>
                </w:rPr>
                <w:delText>a</w:delText>
              </w:r>
            </w:del>
            <w:del w:id="860" w:author="Gombosová Erika" w:date="2015-12-11T08:54:00Z">
              <w:r w:rsidRPr="00F426CF" w:rsidDel="001F1F4D">
                <w:rPr>
                  <w:color w:val="000000"/>
                  <w:sz w:val="20"/>
                  <w:szCs w:val="20"/>
                </w:rPr>
                <w:delText xml:space="preserve"> písm. a)-</w:delText>
              </w:r>
            </w:del>
            <w:del w:id="861" w:author="Gombosová Erika" w:date="2015-12-02T09:44:00Z">
              <w:r w:rsidRPr="00F426CF" w:rsidDel="00410D30">
                <w:rPr>
                  <w:color w:val="000000"/>
                  <w:sz w:val="20"/>
                  <w:szCs w:val="20"/>
                </w:rPr>
                <w:delText>h</w:delText>
              </w:r>
            </w:del>
            <w:del w:id="862" w:author="Gombosová Erika" w:date="2015-12-11T08:54:00Z">
              <w:r w:rsidRPr="00F426CF" w:rsidDel="001F1F4D">
                <w:rPr>
                  <w:color w:val="000000"/>
                  <w:sz w:val="20"/>
                  <w:szCs w:val="20"/>
                </w:rPr>
                <w:delText xml:space="preserve">) 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ins w:id="863" w:author="Gombosová Erika" w:date="2016-01-21T12:55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podpísaná štatutárnym orgánom prijímateľa alebo ním poverenou osobou</w:t>
            </w:r>
            <w:ins w:id="864" w:author="Gombosová Erika" w:date="2016-01-21T12:55:00Z">
              <w:r w:rsidR="00503240">
                <w:rPr>
                  <w:sz w:val="20"/>
                  <w:szCs w:val="20"/>
                </w:rPr>
                <w:t xml:space="preserve">? 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del w:id="865" w:author="Gombosová Erika" w:date="2016-01-21T12:55:00Z">
              <w:r w:rsidRPr="00F426CF" w:rsidDel="00503240">
                <w:rPr>
                  <w:color w:val="000000"/>
                  <w:sz w:val="20"/>
                  <w:szCs w:val="20"/>
                </w:rPr>
                <w:delText xml:space="preserve">(platí najneskôr do </w:delText>
              </w:r>
            </w:del>
            <w:del w:id="866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867" w:author="Gombosová Erika" w:date="2016-01-21T12:55:00Z">
              <w:r w:rsidRPr="00F426CF" w:rsidDel="00503240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868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869" w:author="Gombosová Erika" w:date="2016-01-21T12:55:00Z">
              <w:r w:rsidRPr="00F426CF" w:rsidDel="00503240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870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871" w:author="Gombosová Erika" w:date="2016-01-21T12:55:00Z">
              <w:r w:rsidRPr="00F426CF" w:rsidDel="00503240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E61D18" w:rsidRPr="00770B52" w:rsidRDefault="00F426CF" w:rsidP="00E61D18">
            <w:pPr>
              <w:pStyle w:val="Default"/>
              <w:rPr>
                <w:ins w:id="872" w:author="Gombosová Erika" w:date="2016-01-21T12:55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ins w:id="873" w:author="Gombosová Erika" w:date="2016-01-21T12:55:00Z">
              <w:r w:rsidR="00E61D18">
                <w:rPr>
                  <w:sz w:val="20"/>
                  <w:szCs w:val="20"/>
                </w:rPr>
                <w:t xml:space="preserve">? 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latí do doby plnej 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lastRenderedPageBreak/>
                <w:t>elektronizácie a predkladania cez ITMS2014+</w: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. 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V prípade, ak sa ŽoP nepredkladá cez verejný portál ITMS 2014+, túto skutočnosť RO nekontroluje.) </w:t>
              </w:r>
            </w:ins>
          </w:p>
          <w:p w:rsidR="00F426CF" w:rsidRPr="00F426CF" w:rsidRDefault="00F426CF" w:rsidP="00E61D18">
            <w:pPr>
              <w:rPr>
                <w:color w:val="000000"/>
                <w:sz w:val="20"/>
                <w:szCs w:val="20"/>
              </w:rPr>
            </w:pPr>
            <w:del w:id="874" w:author="Gombosová Erika" w:date="2016-01-21T12:55:00Z">
              <w:r w:rsidRPr="00F426CF" w:rsidDel="00E61D18">
                <w:rPr>
                  <w:color w:val="000000"/>
                  <w:sz w:val="20"/>
                  <w:szCs w:val="20"/>
                </w:rPr>
                <w:delText xml:space="preserve"> (platí najneskôr do </w:delText>
              </w:r>
            </w:del>
            <w:del w:id="875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876" w:author="Gombosová Erika" w:date="2016-01-21T12:55:00Z">
              <w:r w:rsidRPr="00F426CF" w:rsidDel="00E61D18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877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878" w:author="Gombosová Erika" w:date="2016-01-21T12:55:00Z">
              <w:r w:rsidRPr="00F426CF" w:rsidDel="00E61D18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879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880" w:author="Gombosová Erika" w:date="2016-01-21T12:55:00Z">
              <w:r w:rsidRPr="00F426CF" w:rsidDel="00E61D18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4C.1.2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E61D18" w:rsidRPr="00770B52" w:rsidRDefault="00F426CF" w:rsidP="00E61D18">
            <w:pPr>
              <w:pStyle w:val="Default"/>
              <w:rPr>
                <w:ins w:id="881" w:author="Gombosová Erika" w:date="2016-01-21T12:55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ins w:id="882" w:author="Gombosová Erika" w:date="2016-01-21T12:55:00Z">
              <w:r w:rsidR="00E61D18">
                <w:rPr>
                  <w:sz w:val="20"/>
                  <w:szCs w:val="20"/>
                </w:rPr>
                <w:t xml:space="preserve">? 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F426CF" w:rsidRPr="00F426CF" w:rsidRDefault="00F426CF" w:rsidP="00E61D1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del w:id="883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 xml:space="preserve">(platí najneskôr do </w:delText>
              </w:r>
            </w:del>
            <w:del w:id="884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885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886" w:author="Gombosová Erika" w:date="2015-12-04T08:55:00Z">
              <w:r w:rsidRPr="00F426CF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887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888" w:author="Gombosová Erika" w:date="2015-12-04T08:56:00Z">
              <w:r w:rsidRPr="00F426CF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889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1F1F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del w:id="890" w:author="Gombosová Erika" w:date="2015-11-30T10:52:00Z">
              <w:r w:rsidRPr="00F426CF" w:rsidDel="00C77B0D">
                <w:rPr>
                  <w:color w:val="000000"/>
                  <w:sz w:val="20"/>
                  <w:szCs w:val="20"/>
                </w:rPr>
                <w:delText xml:space="preserve">vnútorná </w:delText>
              </w:r>
            </w:del>
            <w:del w:id="891" w:author="Gombosová Erika" w:date="2015-12-11T08:54:00Z">
              <w:r w:rsidRPr="00F426CF" w:rsidDel="001F1F4D">
                <w:rPr>
                  <w:color w:val="000000"/>
                  <w:sz w:val="20"/>
                  <w:szCs w:val="20"/>
                </w:rPr>
                <w:delText>a</w:delText>
              </w:r>
            </w:del>
            <w:del w:id="892" w:author="Gombosová Erika" w:date="2015-12-11T08:55:00Z">
              <w:r w:rsidRPr="00F426CF" w:rsidDel="001F1F4D">
                <w:rPr>
                  <w:color w:val="000000"/>
                  <w:sz w:val="20"/>
                  <w:szCs w:val="20"/>
                </w:rPr>
                <w:delText>dministratívna</w:delText>
              </w:r>
            </w:del>
            <w:ins w:id="893" w:author="Gombosová Erika" w:date="2015-12-11T08:55:00Z">
              <w:r w:rsidR="001F1F4D">
                <w:rPr>
                  <w:color w:val="000000"/>
                  <w:sz w:val="20"/>
                  <w:szCs w:val="20"/>
                </w:rPr>
                <w:t xml:space="preserve"> základná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ins w:id="894" w:author="Gombosová Erika" w:date="2015-12-02T10:57:00Z">
              <w:r w:rsidR="001A14F5">
                <w:rPr>
                  <w:color w:val="000000"/>
                  <w:sz w:val="20"/>
                  <w:szCs w:val="20"/>
                </w:rPr>
                <w:t xml:space="preserve">finančná </w:t>
              </w:r>
            </w:ins>
            <w:r w:rsidRPr="00F426CF">
              <w:rPr>
                <w:color w:val="000000"/>
                <w:sz w:val="20"/>
                <w:szCs w:val="20"/>
              </w:rPr>
              <w:t>kontrola podľa §</w:t>
            </w:r>
            <w:ins w:id="895" w:author="Gombosová Erika" w:date="2015-12-11T08:55:00Z">
              <w:r w:rsidR="001F1F4D">
                <w:rPr>
                  <w:color w:val="000000"/>
                  <w:sz w:val="20"/>
                  <w:szCs w:val="20"/>
                </w:rPr>
                <w:t xml:space="preserve"> 7</w:t>
              </w:r>
            </w:ins>
            <w:del w:id="896" w:author="Gombosová Erika" w:date="2015-11-30T10:53:00Z">
              <w:r w:rsidRPr="00F426CF" w:rsidDel="00C77B0D">
                <w:rPr>
                  <w:color w:val="000000"/>
                  <w:sz w:val="20"/>
                  <w:szCs w:val="20"/>
                </w:rPr>
                <w:delText>9a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zákona č. </w:t>
            </w:r>
            <w:ins w:id="897" w:author="Gombosová Erika" w:date="2015-12-11T08:55:00Z">
              <w:r w:rsidR="001F1F4D">
                <w:rPr>
                  <w:color w:val="000000"/>
                  <w:sz w:val="20"/>
                  <w:szCs w:val="20"/>
                </w:rPr>
                <w:t>357</w:t>
              </w:r>
            </w:ins>
            <w:del w:id="898" w:author="Gombosová Erika" w:date="2015-11-30T10:53:00Z">
              <w:r w:rsidRPr="001F1F4D" w:rsidDel="00C77B0D">
                <w:rPr>
                  <w:color w:val="000000"/>
                  <w:sz w:val="20"/>
                  <w:szCs w:val="20"/>
                </w:rPr>
                <w:delText>502</w:delText>
              </w:r>
            </w:del>
            <w:r w:rsidRPr="00F426CF">
              <w:rPr>
                <w:color w:val="000000"/>
                <w:sz w:val="20"/>
                <w:szCs w:val="20"/>
              </w:rPr>
              <w:t>/20</w:t>
            </w:r>
            <w:ins w:id="899" w:author="Gombosová Erika" w:date="2015-12-11T08:55:00Z">
              <w:r w:rsidR="001F1F4D">
                <w:rPr>
                  <w:color w:val="000000"/>
                  <w:sz w:val="20"/>
                  <w:szCs w:val="20"/>
                </w:rPr>
                <w:t>15</w:t>
              </w:r>
            </w:ins>
            <w:del w:id="900" w:author="Gombosová Erika" w:date="2015-12-11T08:55:00Z">
              <w:r w:rsidRPr="00F426CF" w:rsidDel="001F1F4D">
                <w:rPr>
                  <w:color w:val="000000"/>
                  <w:sz w:val="20"/>
                  <w:szCs w:val="20"/>
                </w:rPr>
                <w:delText>01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Z. z. o finančnej kontrole a vnútornom audite a o zmene a doplnení niektorých zákonov</w:t>
            </w:r>
            <w:del w:id="901" w:author="Gombosová Erika" w:date="2015-11-30T10:53:00Z">
              <w:r w:rsidRPr="00F426CF" w:rsidDel="00C77B0D">
                <w:rPr>
                  <w:color w:val="000000"/>
                  <w:sz w:val="20"/>
                  <w:szCs w:val="20"/>
                </w:rPr>
                <w:delText xml:space="preserve"> v znení neskorších predpisov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? Pozn. RO je povinný vykonať </w:t>
            </w:r>
            <w:del w:id="902" w:author="Gombosová Erika" w:date="2015-11-30T10:53:00Z">
              <w:r w:rsidRPr="00F426CF" w:rsidDel="00C77B0D">
                <w:rPr>
                  <w:color w:val="000000"/>
                  <w:sz w:val="20"/>
                  <w:szCs w:val="20"/>
                </w:rPr>
                <w:delText xml:space="preserve">vnútornú </w:delText>
              </w:r>
            </w:del>
            <w:del w:id="903" w:author="Gombosová Erika" w:date="2015-12-11T08:55:00Z">
              <w:r w:rsidRPr="00F426CF" w:rsidDel="001F1F4D">
                <w:rPr>
                  <w:color w:val="000000"/>
                  <w:sz w:val="20"/>
                  <w:szCs w:val="20"/>
                </w:rPr>
                <w:delText>administratívnu</w:delText>
              </w:r>
            </w:del>
            <w:ins w:id="904" w:author="Gombosová Erika" w:date="2015-12-11T08:55:00Z">
              <w:r w:rsidR="001F1F4D">
                <w:rPr>
                  <w:color w:val="000000"/>
                  <w:sz w:val="20"/>
                  <w:szCs w:val="20"/>
                </w:rPr>
                <w:t xml:space="preserve"> základnú</w:t>
              </w:r>
            </w:ins>
            <w:ins w:id="905" w:author="Gombosová Erika" w:date="2015-12-02T10:57:00Z">
              <w:r w:rsidR="001A14F5">
                <w:rPr>
                  <w:color w:val="000000"/>
                  <w:sz w:val="20"/>
                  <w:szCs w:val="20"/>
                </w:rPr>
                <w:t xml:space="preserve"> finančnú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del w:id="906" w:author="Gombosová Erika" w:date="2015-11-30T10:54:00Z">
              <w:r w:rsidRPr="00F426CF" w:rsidDel="00C77B0D">
                <w:rPr>
                  <w:color w:val="000000"/>
                  <w:sz w:val="20"/>
                  <w:szCs w:val="20"/>
                </w:rPr>
                <w:delText>9a</w:delText>
              </w:r>
            </w:del>
            <w:ins w:id="907" w:author="Gombosová Erika" w:date="2015-11-30T10:54:00Z">
              <w:r w:rsidR="00C77B0D">
                <w:rPr>
                  <w:color w:val="000000"/>
                  <w:sz w:val="20"/>
                  <w:szCs w:val="20"/>
                </w:rPr>
                <w:t>6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ins w:id="908" w:author="Gombosová Erika" w:date="2015-11-30T10:54:00Z">
              <w:r w:rsidR="00C77B0D">
                <w:rPr>
                  <w:color w:val="000000"/>
                  <w:sz w:val="20"/>
                  <w:szCs w:val="20"/>
                </w:rPr>
                <w:t xml:space="preserve">ods. </w:t>
              </w:r>
            </w:ins>
            <w:ins w:id="909" w:author="Gombosová Erika" w:date="2015-12-02T09:44:00Z">
              <w:r w:rsidR="00410D30">
                <w:rPr>
                  <w:color w:val="000000"/>
                  <w:sz w:val="20"/>
                  <w:szCs w:val="20"/>
                </w:rPr>
                <w:t>4</w:t>
              </w:r>
            </w:ins>
            <w:ins w:id="910" w:author="Gombosová Erika" w:date="2015-11-30T10:54:00Z">
              <w:r w:rsidR="00C77B0D">
                <w:rPr>
                  <w:color w:val="000000"/>
                  <w:sz w:val="20"/>
                  <w:szCs w:val="20"/>
                </w:rPr>
                <w:t xml:space="preserve"> </w:t>
              </w:r>
            </w:ins>
            <w:del w:id="911" w:author="Gombosová Erika" w:date="2015-12-11T08:55:00Z">
              <w:r w:rsidRPr="001F1F4D" w:rsidDel="001F1F4D">
                <w:rPr>
                  <w:color w:val="000000"/>
                  <w:sz w:val="20"/>
                  <w:szCs w:val="20"/>
                </w:rPr>
                <w:delText>písm. a)-</w:delText>
              </w:r>
            </w:del>
            <w:del w:id="912" w:author="Gombosová Erika" w:date="2015-12-02T09:44:00Z">
              <w:r w:rsidRPr="001F1F4D" w:rsidDel="00410D30">
                <w:rPr>
                  <w:color w:val="000000"/>
                  <w:sz w:val="20"/>
                  <w:szCs w:val="20"/>
                </w:rPr>
                <w:delText>h</w:delText>
              </w:r>
            </w:del>
            <w:del w:id="913" w:author="Gombosová Erika" w:date="2015-12-11T08:55:00Z">
              <w:r w:rsidRPr="001F1F4D" w:rsidDel="001F1F4D">
                <w:rPr>
                  <w:color w:val="000000"/>
                  <w:sz w:val="20"/>
                  <w:szCs w:val="20"/>
                </w:rPr>
                <w:delText>)</w:delText>
              </w:r>
            </w:del>
            <w:r w:rsidRPr="001F1F4D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E61D18" w:rsidRPr="00770B52" w:rsidRDefault="00F426CF" w:rsidP="00E61D18">
            <w:pPr>
              <w:pStyle w:val="Default"/>
              <w:rPr>
                <w:ins w:id="914" w:author="Gombosová Erika" w:date="2016-01-21T12:56:00Z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podpísaná štatutárnym orgánom prijímateľa alebo ním poverenou osobou</w:t>
            </w:r>
            <w:ins w:id="915" w:author="Gombosová Erika" w:date="2016-01-21T12:56:00Z">
              <w:r w:rsidR="00E61D18">
                <w:rPr>
                  <w:sz w:val="20"/>
                  <w:szCs w:val="20"/>
                </w:rPr>
                <w:t xml:space="preserve">? 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(</w: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latí do doby plnej elektronizácie a predkladania cez ITMS2014+</w: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.</w: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) </w:t>
              </w:r>
            </w:ins>
          </w:p>
          <w:p w:rsidR="00F426CF" w:rsidRPr="00F426CF" w:rsidRDefault="00F426CF" w:rsidP="00E61D18">
            <w:pPr>
              <w:rPr>
                <w:color w:val="000000"/>
                <w:sz w:val="20"/>
                <w:szCs w:val="20"/>
              </w:rPr>
            </w:pPr>
            <w:del w:id="916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 xml:space="preserve"> (platí najneskôr do </w:delText>
              </w:r>
            </w:del>
            <w:del w:id="917" w:author="Gombosová Erika" w:date="2015-12-04T08:56:00Z">
              <w:r w:rsidRPr="00F426CF" w:rsidDel="00CC1D6A">
                <w:rPr>
                  <w:color w:val="000000"/>
                  <w:sz w:val="20"/>
                  <w:szCs w:val="20"/>
                </w:rPr>
                <w:delText>31</w:delText>
              </w:r>
            </w:del>
            <w:del w:id="918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>.</w:delText>
              </w:r>
            </w:del>
            <w:del w:id="919" w:author="Gombosová Erika" w:date="2015-12-04T08:56:00Z">
              <w:r w:rsidRPr="00F426CF" w:rsidDel="00CC1D6A">
                <w:rPr>
                  <w:color w:val="000000"/>
                  <w:sz w:val="20"/>
                  <w:szCs w:val="20"/>
                </w:rPr>
                <w:delText>1</w:delText>
              </w:r>
            </w:del>
            <w:del w:id="920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>2.201</w:delText>
              </w:r>
            </w:del>
            <w:del w:id="921" w:author="Gombosová Erika" w:date="2015-12-04T08:56:00Z">
              <w:r w:rsidRPr="00F426CF" w:rsidDel="00CC1D6A">
                <w:rPr>
                  <w:color w:val="000000"/>
                  <w:sz w:val="20"/>
                  <w:szCs w:val="20"/>
                </w:rPr>
                <w:delText>5</w:delText>
              </w:r>
            </w:del>
            <w:del w:id="922" w:author="Gombosová Erika" w:date="2016-01-21T12:56:00Z">
              <w:r w:rsidRPr="00F426CF" w:rsidDel="00E61D18">
                <w:rPr>
                  <w:color w:val="000000"/>
                  <w:sz w:val="20"/>
                  <w:szCs w:val="20"/>
                </w:rPr>
                <w:delText>)?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cestovné nahradené vyplatené oprávnenej osobe?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výstupy z poskytnutých služieb (napr. publikácie, posudky, analýzy,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7.4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8 - Finančné výdavky a poplatky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 ktorých je zjavná výška poplatkov za sledované obdobie a ich úhrada prijímateľom (napr. výdavky na zriadenie a vedenie účtov a finančné transakcie spojené s týmto účtom)?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 zaplatení (pri poistení majetku aj zmluvu o poistení majetku), príp. iné obdobné dokumenty (napr. výpis z obchodného registra, zápis/výpis do/z katastra nehnuteľností, vydanie stavebného povolenia, notárske poplatky, výpis z registra trestov, poistenie majetku)?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9 - Generovanie príjmov z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 zmysle článku 61 všeobecného nariadenia (nerelevantné pri projektoch kde sa čistý príjem odpočítal paušálnou sadzbou)?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 zmysle článku 65 ods. 8 všeobecného nariadenia a boli tieto čisté príjmy zohľadnené najneskôr v čase predloženia žiadosti o platbu (s príznakom záverečná)?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 / deklaruje oprávnené výdavky zodpovedajúce % výške finančnej medzery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10 - Hospodárnosť, efektívnosť, účelnosť a účinnosť 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vykonaná kontrola verejného obstarávania/obstarávania?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správne vyčíslená hodnota nárokovaných finančných prostriedkov/deklarovaných výdavkov s ohľadom na uloženú finančnú korekciu za nedostatky pri verejnom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10.1.4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77B0D" w:rsidRPr="00F426CF" w:rsidTr="007A13BD">
        <w:trPr>
          <w:gridAfter w:val="1"/>
          <w:wAfter w:w="8" w:type="dxa"/>
          <w:trHeight w:val="510"/>
          <w:ins w:id="923" w:author="Gombosová Erika" w:date="2015-11-30T10:57:00Z"/>
        </w:trPr>
        <w:tc>
          <w:tcPr>
            <w:tcW w:w="1008" w:type="dxa"/>
            <w:vAlign w:val="center"/>
          </w:tcPr>
          <w:p w:rsidR="00C77B0D" w:rsidRPr="00F426CF" w:rsidRDefault="00C77B0D" w:rsidP="00F426CF">
            <w:pPr>
              <w:jc w:val="center"/>
              <w:rPr>
                <w:ins w:id="924" w:author="Gombosová Erika" w:date="2015-11-30T10:57:00Z"/>
                <w:color w:val="000000"/>
                <w:sz w:val="20"/>
                <w:szCs w:val="20"/>
              </w:rPr>
            </w:pPr>
            <w:ins w:id="925" w:author="Gombosová Erika" w:date="2015-11-30T10:57:00Z">
              <w:r>
                <w:rPr>
                  <w:color w:val="000000"/>
                  <w:sz w:val="20"/>
                  <w:szCs w:val="20"/>
                </w:rPr>
                <w:t>10.1.5</w:t>
              </w:r>
            </w:ins>
          </w:p>
        </w:tc>
        <w:tc>
          <w:tcPr>
            <w:tcW w:w="4106" w:type="dxa"/>
            <w:gridSpan w:val="3"/>
            <w:vAlign w:val="center"/>
          </w:tcPr>
          <w:p w:rsidR="00C77B0D" w:rsidRPr="00F426CF" w:rsidRDefault="00C77B0D" w:rsidP="00F426CF">
            <w:pPr>
              <w:rPr>
                <w:ins w:id="926" w:author="Gombosová Erika" w:date="2015-11-30T10:57:00Z"/>
                <w:color w:val="000000"/>
                <w:sz w:val="20"/>
                <w:szCs w:val="20"/>
              </w:rPr>
            </w:pPr>
            <w:ins w:id="927" w:author="Gombosová Erika" w:date="2015-11-30T10:59:00Z">
              <w:r>
                <w:rPr>
                  <w:color w:val="000000"/>
                  <w:sz w:val="20"/>
                  <w:szCs w:val="20"/>
                </w:rPr>
                <w:t>Boli výdavky prijímateľa vynaložené v správnom čase, vhodnom množstve a kvalite?</w:t>
              </w:r>
            </w:ins>
          </w:p>
        </w:tc>
        <w:tc>
          <w:tcPr>
            <w:tcW w:w="567" w:type="dxa"/>
            <w:vAlign w:val="center"/>
          </w:tcPr>
          <w:p w:rsidR="00C77B0D" w:rsidRPr="00F426CF" w:rsidRDefault="00C77B0D" w:rsidP="00F426CF">
            <w:pPr>
              <w:rPr>
                <w:ins w:id="928" w:author="Gombosová Erika" w:date="2015-11-30T10:57:00Z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77B0D" w:rsidRPr="00F426CF" w:rsidRDefault="00C77B0D" w:rsidP="00F426CF">
            <w:pPr>
              <w:rPr>
                <w:ins w:id="929" w:author="Gombosová Erika" w:date="2015-11-30T10:57:00Z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7B0D" w:rsidRPr="00F426CF" w:rsidRDefault="00C77B0D" w:rsidP="00F426CF">
            <w:pPr>
              <w:rPr>
                <w:ins w:id="930" w:author="Gombosová Erika" w:date="2015-11-30T10:57:00Z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C77B0D" w:rsidRPr="00F426CF" w:rsidRDefault="00C77B0D" w:rsidP="00F426CF">
            <w:pPr>
              <w:jc w:val="both"/>
              <w:rPr>
                <w:ins w:id="931" w:author="Gombosová Erika" w:date="2015-11-30T10:57:00Z"/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výstup, na ktorý bol vynaložený výdavok primeraný vynaloženým finančným prostriedkom, t.j. bola dodržaná zásada „value for money/hodnota za peniaze“?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CB566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ins w:id="932" w:author="Gombosová Erika" w:date="2015-11-30T11:03:00Z">
              <w:r w:rsidR="0053124D">
                <w:rPr>
                  <w:color w:val="000000"/>
                  <w:sz w:val="20"/>
                  <w:szCs w:val="20"/>
                </w:rPr>
                <w:t xml:space="preserve">ý vzťah medzi určeným účelom </w:t>
              </w:r>
            </w:ins>
            <w:ins w:id="933" w:author="Gombosová Erika" w:date="2015-11-30T11:05:00Z">
              <w:r w:rsidR="0053124D" w:rsidRPr="00F426CF">
                <w:rPr>
                  <w:color w:val="000000"/>
                  <w:sz w:val="20"/>
                  <w:szCs w:val="20"/>
                </w:rPr>
                <w:t>nárokovaných finančných prostriedkov</w:t>
              </w:r>
            </w:ins>
            <w:ins w:id="934" w:author="Gombosová Erika" w:date="2015-11-30T11:06:00Z">
              <w:r w:rsidR="0053124D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935" w:author="Gombosová Erika" w:date="2015-11-30T11:03:00Z">
              <w:r w:rsidR="0053124D">
                <w:rPr>
                  <w:color w:val="000000"/>
                  <w:sz w:val="20"/>
                  <w:szCs w:val="20"/>
                </w:rPr>
                <w:t>a skutočným ú</w:t>
              </w:r>
            </w:ins>
            <w:ins w:id="936" w:author="Gombosová Erika" w:date="2015-11-30T11:04:00Z">
              <w:r w:rsidR="0053124D">
                <w:rPr>
                  <w:color w:val="000000"/>
                  <w:sz w:val="20"/>
                  <w:szCs w:val="20"/>
                </w:rPr>
                <w:t>čelom použitia</w:t>
              </w:r>
            </w:ins>
            <w:ins w:id="937" w:author="Gombosová Erika" w:date="2015-11-30T11:05:00Z">
              <w:r w:rsidR="0053124D">
                <w:rPr>
                  <w:color w:val="000000"/>
                  <w:sz w:val="20"/>
                  <w:szCs w:val="20"/>
                </w:rPr>
                <w:t xml:space="preserve"> </w:t>
              </w:r>
            </w:ins>
            <w:del w:id="938" w:author="Gombosová Erika" w:date="2015-11-30T11:05:00Z">
              <w:r w:rsidRPr="00F426CF" w:rsidDel="0053124D">
                <w:rPr>
                  <w:color w:val="000000"/>
                  <w:sz w:val="20"/>
                  <w:szCs w:val="20"/>
                </w:rPr>
                <w:delText xml:space="preserve">á väzba nárokovaných </w:delText>
              </w:r>
            </w:del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ins w:id="939" w:author="Gombosová Erika" w:date="2015-11-30T11:10:00Z">
              <w:r w:rsidR="0053124D">
                <w:rPr>
                  <w:color w:val="000000"/>
                  <w:sz w:val="20"/>
                  <w:szCs w:val="20"/>
                </w:rPr>
                <w:t xml:space="preserve"> na základe </w:t>
              </w:r>
              <w:r w:rsidR="0053124D" w:rsidRPr="00F426CF">
                <w:rPr>
                  <w:color w:val="000000"/>
                  <w:sz w:val="20"/>
                  <w:szCs w:val="20"/>
                </w:rPr>
                <w:t>deklarovaných výdavkov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del w:id="940" w:author="Gombosová Erika" w:date="2015-11-30T11:05:00Z">
              <w:r w:rsidRPr="00F426CF" w:rsidDel="0053124D">
                <w:rPr>
                  <w:color w:val="000000"/>
                  <w:sz w:val="20"/>
                  <w:szCs w:val="20"/>
                </w:rPr>
                <w:delText xml:space="preserve">/ </w:delText>
              </w:r>
            </w:del>
            <w:del w:id="941" w:author="Gombosová Erika" w:date="2015-11-30T11:09:00Z">
              <w:r w:rsidRPr="00F426CF" w:rsidDel="0053124D">
                <w:rPr>
                  <w:color w:val="000000"/>
                  <w:sz w:val="20"/>
                  <w:szCs w:val="20"/>
                </w:rPr>
                <w:delText xml:space="preserve">deklarovaných výdavkov </w:delText>
              </w:r>
            </w:del>
            <w:r w:rsidRPr="00F426CF">
              <w:rPr>
                <w:color w:val="000000"/>
                <w:sz w:val="20"/>
                <w:szCs w:val="20"/>
              </w:rPr>
              <w:t>na projekt</w:t>
            </w:r>
            <w:ins w:id="942" w:author="Gombosová Erika" w:date="2015-11-30T11:12:00Z">
              <w:r w:rsidR="00CB5667">
                <w:rPr>
                  <w:color w:val="000000"/>
                  <w:sz w:val="20"/>
                  <w:szCs w:val="20"/>
                </w:rPr>
                <w:t>?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del w:id="943" w:author="Gombosová Erika" w:date="2015-11-30T11:13:00Z">
              <w:r w:rsidRPr="00F426CF" w:rsidDel="00CB5667">
                <w:rPr>
                  <w:color w:val="000000"/>
                  <w:sz w:val="20"/>
                  <w:szCs w:val="20"/>
                </w:rPr>
                <w:delText xml:space="preserve">a </w:delText>
              </w:r>
            </w:del>
            <w:del w:id="944" w:author="Gombosová Erika" w:date="2015-11-30T11:10:00Z">
              <w:r w:rsidRPr="00F426CF" w:rsidDel="0053124D">
                <w:rPr>
                  <w:color w:val="000000"/>
                  <w:sz w:val="20"/>
                  <w:szCs w:val="20"/>
                </w:rPr>
                <w:delText>jeho</w:delText>
              </w:r>
            </w:del>
            <w:del w:id="945" w:author="Gombosová Erika" w:date="2015-11-30T11:13:00Z">
              <w:r w:rsidRPr="00F426CF" w:rsidDel="00CB5667">
                <w:rPr>
                  <w:color w:val="000000"/>
                  <w:sz w:val="20"/>
                  <w:szCs w:val="20"/>
                </w:rPr>
                <w:delText xml:space="preserve"> nevyhnutnosť</w:delText>
              </w:r>
            </w:del>
            <w:del w:id="946" w:author="Gombosová Erika" w:date="2015-11-30T11:11:00Z">
              <w:r w:rsidRPr="00F426CF" w:rsidDel="0053124D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del w:id="947" w:author="Gombosová Erika" w:date="2015-11-30T11:13:00Z">
              <w:r w:rsidRPr="00F426CF" w:rsidDel="00CB5667">
                <w:rPr>
                  <w:color w:val="000000"/>
                  <w:sz w:val="20"/>
                  <w:szCs w:val="20"/>
                </w:rPr>
                <w:delText>pri realizácii projektu?</w:delText>
              </w:r>
            </w:del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B5667" w:rsidRPr="00F426CF" w:rsidTr="007A13BD">
        <w:trPr>
          <w:gridAfter w:val="1"/>
          <w:wAfter w:w="8" w:type="dxa"/>
          <w:trHeight w:val="510"/>
          <w:ins w:id="948" w:author="Gombosová Erika" w:date="2015-11-30T11:12:00Z"/>
        </w:trPr>
        <w:tc>
          <w:tcPr>
            <w:tcW w:w="1008" w:type="dxa"/>
            <w:vAlign w:val="center"/>
          </w:tcPr>
          <w:p w:rsidR="00CB5667" w:rsidRPr="00F426CF" w:rsidRDefault="00CB5667" w:rsidP="00F426CF">
            <w:pPr>
              <w:jc w:val="center"/>
              <w:rPr>
                <w:ins w:id="949" w:author="Gombosová Erika" w:date="2015-11-30T11:12:00Z"/>
                <w:color w:val="000000"/>
                <w:sz w:val="20"/>
                <w:szCs w:val="20"/>
              </w:rPr>
            </w:pPr>
            <w:ins w:id="950" w:author="Gombosová Erika" w:date="2015-11-30T11:12:00Z">
              <w:r>
                <w:rPr>
                  <w:color w:val="000000"/>
                  <w:sz w:val="20"/>
                  <w:szCs w:val="20"/>
                </w:rPr>
                <w:t>10.3.2</w:t>
              </w:r>
            </w:ins>
          </w:p>
        </w:tc>
        <w:tc>
          <w:tcPr>
            <w:tcW w:w="4106" w:type="dxa"/>
            <w:gridSpan w:val="3"/>
            <w:vAlign w:val="center"/>
          </w:tcPr>
          <w:p w:rsidR="00CB5667" w:rsidRPr="00F426CF" w:rsidRDefault="00CB5667" w:rsidP="0053124D">
            <w:pPr>
              <w:rPr>
                <w:ins w:id="951" w:author="Gombosová Erika" w:date="2015-11-30T11:12:00Z"/>
                <w:color w:val="000000"/>
                <w:sz w:val="20"/>
                <w:szCs w:val="20"/>
              </w:rPr>
            </w:pPr>
            <w:ins w:id="952" w:author="Gombosová Erika" w:date="2015-11-30T11:12:00Z">
              <w:r>
                <w:rPr>
                  <w:color w:val="000000"/>
                  <w:sz w:val="20"/>
                  <w:szCs w:val="20"/>
                </w:rPr>
                <w:t>Je preukázaná nevyhnutnosť deklarovaných výdavkov na projekt?</w:t>
              </w:r>
            </w:ins>
          </w:p>
        </w:tc>
        <w:tc>
          <w:tcPr>
            <w:tcW w:w="567" w:type="dxa"/>
            <w:vAlign w:val="center"/>
          </w:tcPr>
          <w:p w:rsidR="00CB5667" w:rsidRPr="00F426CF" w:rsidRDefault="00CB5667" w:rsidP="00F426CF">
            <w:pPr>
              <w:rPr>
                <w:ins w:id="953" w:author="Gombosová Erika" w:date="2015-11-30T11:12:00Z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B5667" w:rsidRPr="00F426CF" w:rsidRDefault="00CB5667" w:rsidP="00F426CF">
            <w:pPr>
              <w:rPr>
                <w:ins w:id="954" w:author="Gombosová Erika" w:date="2015-11-30T11:12:00Z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B5667" w:rsidRPr="00F426CF" w:rsidRDefault="00CB5667" w:rsidP="00F426CF">
            <w:pPr>
              <w:rPr>
                <w:ins w:id="955" w:author="Gombosová Erika" w:date="2015-11-30T11:12:00Z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CB5667" w:rsidRPr="00F426CF" w:rsidRDefault="00CB5667" w:rsidP="00F426CF">
            <w:pPr>
              <w:jc w:val="both"/>
              <w:rPr>
                <w:ins w:id="956" w:author="Gombosová Erika" w:date="2015-11-30T11:12:00Z"/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 zmysle zmluvy o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 podmienkami zmluvy (s cieľmi projektu vyjadrenými ukazovateľmi, rozpočtom, časovým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11 - Krížové financovanie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 zmysle čl. 98 všeobecného nariadenia?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del w:id="957" w:author="Gombosová Erika" w:date="2016-01-05T10:06:00Z">
              <w:r w:rsidRPr="00F426CF" w:rsidDel="00014C97">
                <w:rPr>
                  <w:color w:val="000000"/>
                  <w:sz w:val="20"/>
                  <w:szCs w:val="20"/>
                </w:rPr>
                <w:delText>ERDF</w:delText>
              </w:r>
            </w:del>
            <w:ins w:id="958" w:author="Gombosová Erika" w:date="2016-01-05T10:06:00Z">
              <w:r w:rsidR="00014C97">
                <w:rPr>
                  <w:color w:val="000000"/>
                  <w:sz w:val="20"/>
                  <w:szCs w:val="20"/>
                </w:rPr>
                <w:t>EFRR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a ESF dodržaný limit stanovený RO?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12 - Nákup použitého materiálu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 dátum prevzatia?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12.4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 znalcoch, tlmočníkoch a prekladateľoch?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 predchádzajúcich vlastníkov použitého zariadenia nezískal pred registráciou žiadosti o NFP príspevok z verejných zdrojov na nákup tohto zariadenia (napr. formou čestného prehlásenia)?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13 - Nákup pozemkov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27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Presiahla obstarávacia cena pozemku sumu 10% celkových oprávnených výdavkov na projekt (v prípade zanedbaných plôch a plôch, ktoré sa v minulosti používali na priemyselné účely a ktorých súčasťou sú budovy sumu 15 %)? (vo výnimočných a riadne odôvodnených prípadoch možno na projekty týkajúce sa ochrany životného prostredia povoliť vyššie obmedzenie)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ins w:id="959" w:author="Gombosová Erika" w:date="2015-11-30T11:30:00Z">
              <w:r w:rsidR="00EB2C56">
                <w:rPr>
                  <w:color w:val="000000"/>
                  <w:sz w:val="20"/>
                  <w:szCs w:val="20"/>
                </w:rPr>
                <w:t>, alebo</w:t>
              </w:r>
            </w:ins>
            <w:ins w:id="960" w:author="Gombosová Erika" w:date="2015-11-30T11:41:00Z">
              <w:r w:rsidR="00903629">
                <w:rPr>
                  <w:color w:val="000000"/>
                  <w:sz w:val="20"/>
                  <w:szCs w:val="20"/>
                </w:rPr>
                <w:t xml:space="preserve"> stanovená maximálne</w:t>
              </w:r>
            </w:ins>
            <w:ins w:id="961" w:author="Gombosová Erika" w:date="2015-11-30T11:30:00Z">
              <w:r w:rsidR="00EB2C56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962" w:author="Gombosová Erika" w:date="2015-11-30T11:37:00Z">
              <w:r w:rsidR="00903629">
                <w:rPr>
                  <w:color w:val="000000"/>
                  <w:sz w:val="20"/>
                  <w:szCs w:val="20"/>
                </w:rPr>
                <w:t>na úrovni</w:t>
              </w:r>
            </w:ins>
            <w:ins w:id="963" w:author="Gombosová Erika" w:date="2015-11-30T11:39:00Z">
              <w:r w:rsidR="00903629"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964" w:author="Gombosová Erika" w:date="2015-11-30T11:30:00Z">
              <w:r w:rsidR="00EB2C56">
                <w:rPr>
                  <w:color w:val="000000"/>
                  <w:sz w:val="20"/>
                  <w:szCs w:val="20"/>
                </w:rPr>
                <w:t>v zmysle osobitného právneho predpisu</w:t>
              </w:r>
            </w:ins>
            <w:ins w:id="965" w:author="Gombosová Erika" w:date="2015-11-30T11:33:00Z">
              <w:r w:rsidR="00903629">
                <w:rPr>
                  <w:color w:val="000000"/>
                  <w:sz w:val="20"/>
                  <w:szCs w:val="20"/>
                </w:rPr>
                <w:t xml:space="preserve"> pri zachovaní pravidiel hospodárskej súťaže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 tom, že súčasný či niektorý z predchádzajúcich vlastníkov pozemku nezískal pred registráciou žiadosti o NFP príspevok z verejných zdrojov na nákup daného pozemku, čo by v prípade spolufinancovania nákupu z prostriedkov EŠIF viedlo k duplicitnému financovaniu?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 znalcoch, tlmočníkoch a prekladateľoch)?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 zapísaní vlastníckeho práva k pozemku do katastra nehnuteľností?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14 - Nákup stavieb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ins w:id="966" w:author="Gombosová Erika" w:date="2015-11-30T11:40:00Z">
              <w:r w:rsidR="00903629">
                <w:rPr>
                  <w:color w:val="000000"/>
                  <w:sz w:val="20"/>
                  <w:szCs w:val="20"/>
                </w:rPr>
                <w:t xml:space="preserve">, alebo stanovená </w:t>
              </w:r>
            </w:ins>
            <w:ins w:id="967" w:author="Gombosová Erika" w:date="2015-11-30T11:41:00Z">
              <w:r w:rsidR="00903629">
                <w:rPr>
                  <w:color w:val="000000"/>
                  <w:sz w:val="20"/>
                  <w:szCs w:val="20"/>
                </w:rPr>
                <w:t xml:space="preserve">maximálne </w:t>
              </w:r>
            </w:ins>
            <w:ins w:id="968" w:author="Gombosová Erika" w:date="2015-11-30T11:40:00Z">
              <w:r w:rsidR="00903629">
                <w:rPr>
                  <w:color w:val="000000"/>
                  <w:sz w:val="20"/>
                  <w:szCs w:val="20"/>
                </w:rPr>
                <w:t>na úrovni v zmysle osobitného právneho predpisu</w:t>
              </w:r>
            </w:ins>
            <w:ins w:id="969" w:author="Gombosová Erika" w:date="2015-11-30T11:41:00Z">
              <w:r w:rsidR="00903629">
                <w:rPr>
                  <w:color w:val="000000"/>
                  <w:sz w:val="20"/>
                  <w:szCs w:val="20"/>
                </w:rPr>
                <w:t xml:space="preserve"> pri zachovaní pravidiel hospodárskej súťaže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 ustanoveniam stavebného zákona a vykonávacím vyhláškam?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doklad o tom, že súčasný či niektorý z predchádzajúcich vlastníkov stavby nezískal pred registráciou žiadosti o NFP príspevok z verejných zdrojov na nákup stavby, čo by v prípade spolufinancovania nákupu z prostriedkov EŠIF viedlo k duplicitnému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financovaniu?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14.4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 znalcoch, tlmočníkoch a prekladateľoch)?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 zapísaní vlastníckeho práva k stavbe do katastra nehnuteľností?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 prípade stavieb, pri ktorých je už vydaný kolaudačný súhlas alebo rozhodnutie o predčasnom užívaní stavby alebo rozhodnutie o užívaní na skúšobnú prevádzku tieto rozhodnutia?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 prípade  nedokončených (rozostavaných) stavieb stavebné povolenie podľa stavebného zákona a prípadne ďalšiu dokumentáciu požadovanú riadiacim orgánom (napr. projektová dokumentácia stavby)?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15 - Napĺňanie merateľných ukazovateľov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 zmysle zmluvy o NFP (z hľadiska ich počtu a vecnej náplne)?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 merateľných ukazovateľov?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 výstupom jednotlivých aktivít?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16 - Neprekrývanie sa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B6186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ins w:id="970" w:author="Gombosová Erika" w:date="2016-01-13T12:56:00Z">
              <w:r w:rsidR="00B61863">
                <w:rPr>
                  <w:color w:val="000000"/>
                  <w:sz w:val="20"/>
                  <w:szCs w:val="20"/>
                </w:rPr>
                <w:t>s</w:t>
              </w:r>
            </w:ins>
            <w:r w:rsidRPr="00F426CF">
              <w:rPr>
                <w:color w:val="000000"/>
                <w:sz w:val="20"/>
                <w:szCs w:val="20"/>
              </w:rPr>
              <w:t>p</w:t>
            </w:r>
            <w:del w:id="971" w:author="Gombosová Erika" w:date="2016-01-13T12:56:00Z">
              <w:r w:rsidRPr="00F426CF" w:rsidDel="00B61863">
                <w:rPr>
                  <w:color w:val="000000"/>
                  <w:sz w:val="20"/>
                  <w:szCs w:val="20"/>
                </w:rPr>
                <w:delText>s</w:delText>
              </w:r>
            </w:del>
            <w:r w:rsidRPr="00F426CF">
              <w:rPr>
                <w:color w:val="000000"/>
                <w:sz w:val="20"/>
                <w:szCs w:val="20"/>
              </w:rPr>
              <w:t>. dokumentácii, ktorá ich nahradzuje v rámci predloženej ŽoP, ako aj s inými ŽoP predloženými v rámci daného projektu, resp. s inými  projekt</w:t>
            </w:r>
            <w:del w:id="972" w:author="Gombosová Erika" w:date="2016-01-13T12:56:00Z">
              <w:r w:rsidRPr="00F426CF" w:rsidDel="00B61863">
                <w:rPr>
                  <w:color w:val="000000"/>
                  <w:sz w:val="20"/>
                  <w:szCs w:val="20"/>
                </w:rPr>
                <w:delText>a</w:delText>
              </w:r>
            </w:del>
            <w:r w:rsidRPr="00F426CF">
              <w:rPr>
                <w:color w:val="000000"/>
                <w:sz w:val="20"/>
                <w:szCs w:val="20"/>
              </w:rPr>
              <w:t>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 rámci podpornej dokumentácie (t.j. dokumentácie okrem účtovných dokladov a dokumentácie, ktorá ich nahradzuje) v rámci predloženej ŽoP, ako aj s inými ŽoP predloženými v rámci daného projektu, resp. s inými  projektami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17 - Vykonanie stavebných prác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stavebné práce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zmluve o NFP)?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F0BA6" w:rsidRPr="00F426CF" w:rsidTr="007A13BD">
        <w:trPr>
          <w:gridAfter w:val="1"/>
          <w:wAfter w:w="8" w:type="dxa"/>
          <w:trHeight w:val="315"/>
          <w:ins w:id="973" w:author="Gombosová Erika" w:date="2015-11-30T13:27:00Z"/>
        </w:trPr>
        <w:tc>
          <w:tcPr>
            <w:tcW w:w="1008" w:type="dxa"/>
            <w:vAlign w:val="center"/>
          </w:tcPr>
          <w:p w:rsidR="005F0BA6" w:rsidRPr="00F426CF" w:rsidRDefault="005F0BA6" w:rsidP="00F426CF">
            <w:pPr>
              <w:jc w:val="center"/>
              <w:rPr>
                <w:ins w:id="974" w:author="Gombosová Erika" w:date="2015-11-30T13:27:00Z"/>
                <w:color w:val="000000"/>
                <w:sz w:val="20"/>
                <w:szCs w:val="20"/>
              </w:rPr>
            </w:pPr>
            <w:ins w:id="975" w:author="Gombosová Erika" w:date="2015-11-30T13:27:00Z">
              <w:r w:rsidRPr="00F426CF">
                <w:rPr>
                  <w:color w:val="000000"/>
                  <w:sz w:val="20"/>
                  <w:szCs w:val="20"/>
                </w:rPr>
                <w:t>18.6</w:t>
              </w:r>
            </w:ins>
          </w:p>
        </w:tc>
        <w:tc>
          <w:tcPr>
            <w:tcW w:w="4106" w:type="dxa"/>
            <w:gridSpan w:val="3"/>
            <w:vAlign w:val="center"/>
          </w:tcPr>
          <w:p w:rsidR="005F0BA6" w:rsidRPr="00F426CF" w:rsidRDefault="005F0BA6" w:rsidP="00F426CF">
            <w:pPr>
              <w:rPr>
                <w:ins w:id="976" w:author="Gombosová Erika" w:date="2015-11-30T13:27:00Z"/>
                <w:color w:val="000000"/>
                <w:sz w:val="20"/>
                <w:szCs w:val="20"/>
              </w:rPr>
            </w:pPr>
            <w:ins w:id="977" w:author="Gombosová Erika" w:date="2015-11-30T13:28:00Z">
              <w:r>
                <w:rPr>
                  <w:color w:val="000000"/>
                  <w:sz w:val="20"/>
                  <w:szCs w:val="20"/>
                </w:rPr>
                <w:t>V prípade finančného prenájmu je zodpovedajúca časť vstupnej ceny</w:t>
              </w:r>
            </w:ins>
            <w:ins w:id="978" w:author="Gombosová Erika" w:date="2015-11-30T13:30:00Z"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24"/>
              </w:r>
            </w:ins>
            <w:ins w:id="980" w:author="Gombosová Erika" w:date="2015-11-30T13:28:00Z">
              <w:r>
                <w:rPr>
                  <w:color w:val="000000"/>
                  <w:sz w:val="20"/>
                  <w:szCs w:val="20"/>
                </w:rPr>
                <w:t xml:space="preserve"> (odpisu) aj reálne uhradená?</w:t>
              </w:r>
            </w:ins>
          </w:p>
        </w:tc>
        <w:tc>
          <w:tcPr>
            <w:tcW w:w="567" w:type="dxa"/>
            <w:vAlign w:val="center"/>
          </w:tcPr>
          <w:p w:rsidR="005F0BA6" w:rsidRPr="00F426CF" w:rsidRDefault="005F0BA6" w:rsidP="00F426CF">
            <w:pPr>
              <w:rPr>
                <w:ins w:id="981" w:author="Gombosová Erika" w:date="2015-11-30T13:27:00Z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F0BA6" w:rsidRPr="00F426CF" w:rsidRDefault="005F0BA6" w:rsidP="00F426CF">
            <w:pPr>
              <w:rPr>
                <w:ins w:id="982" w:author="Gombosová Erika" w:date="2015-11-30T13:27:00Z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0BA6" w:rsidRPr="00F426CF" w:rsidRDefault="005F0BA6" w:rsidP="00F426CF">
            <w:pPr>
              <w:rPr>
                <w:ins w:id="983" w:author="Gombosová Erika" w:date="2015-11-30T13:27:00Z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5F0BA6" w:rsidRPr="00F426CF" w:rsidRDefault="005F0BA6" w:rsidP="00F426CF">
            <w:pPr>
              <w:jc w:val="both"/>
              <w:rPr>
                <w:ins w:id="984" w:author="Gombosová Erika" w:date="2015-11-30T13:27:00Z"/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85" w:author="Gombosová Erika" w:date="2015-11-30T13:31:00Z">
              <w:r w:rsidRPr="00F426CF">
                <w:rPr>
                  <w:color w:val="000000"/>
                  <w:sz w:val="20"/>
                  <w:szCs w:val="20"/>
                </w:rPr>
                <w:t>18.7</w:t>
              </w:r>
            </w:ins>
            <w:del w:id="986" w:author="Gombosová Erika" w:date="2015-11-30T13:27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18.6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87" w:author="Gombosová Erika" w:date="2015-11-30T13:31:00Z">
              <w:r w:rsidRPr="00F426CF">
                <w:rPr>
                  <w:color w:val="000000"/>
                  <w:sz w:val="20"/>
                  <w:szCs w:val="20"/>
                </w:rPr>
                <w:t>18.8</w:t>
              </w:r>
            </w:ins>
            <w:del w:id="988" w:author="Gombosová Erika" w:date="2015-11-30T13:31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18.7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89" w:author="Gombosová Erika" w:date="2015-11-30T13:31:00Z">
              <w:r w:rsidRPr="00F426CF">
                <w:rPr>
                  <w:color w:val="000000"/>
                  <w:sz w:val="20"/>
                  <w:szCs w:val="20"/>
                </w:rPr>
                <w:t>18.9</w:t>
              </w:r>
            </w:ins>
            <w:del w:id="990" w:author="Gombosová Erika" w:date="2015-11-30T13:31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18.8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výšky oprávnených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odpisov?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91" w:author="Gombosová Erika" w:date="2015-11-30T13:31:00Z">
              <w:r w:rsidRPr="00F426CF">
                <w:rPr>
                  <w:color w:val="000000"/>
                  <w:sz w:val="20"/>
                  <w:szCs w:val="20"/>
                </w:rPr>
                <w:lastRenderedPageBreak/>
                <w:t>18.10</w:t>
              </w:r>
            </w:ins>
            <w:del w:id="992" w:author="Gombosová Erika" w:date="2015-11-30T13:31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18.9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93" w:author="Gombosová Erika" w:date="2015-11-30T13:31:00Z">
              <w:r w:rsidRPr="00F426CF">
                <w:rPr>
                  <w:color w:val="000000"/>
                  <w:sz w:val="20"/>
                  <w:szCs w:val="20"/>
                </w:rPr>
                <w:t>18.11</w:t>
              </w:r>
            </w:ins>
            <w:del w:id="994" w:author="Gombosová Erika" w:date="2015-11-30T13:31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18.10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95" w:author="Gombosová Erika" w:date="2015-11-30T13:32:00Z">
              <w:r w:rsidRPr="00F426CF">
                <w:rPr>
                  <w:color w:val="000000"/>
                  <w:sz w:val="20"/>
                  <w:szCs w:val="20"/>
                </w:rPr>
                <w:t>18.12</w:t>
              </w:r>
            </w:ins>
            <w:del w:id="996" w:author="Gombosová Erika" w:date="2015-11-30T13:31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18.11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97" w:author="Gombosová Erika" w:date="2015-11-30T13:32:00Z">
              <w:r w:rsidRPr="00F426CF">
                <w:rPr>
                  <w:color w:val="000000"/>
                  <w:sz w:val="20"/>
                  <w:szCs w:val="20"/>
                </w:rPr>
                <w:t>18.13</w:t>
              </w:r>
            </w:ins>
            <w:del w:id="998" w:author="Gombosová Erika" w:date="2015-11-30T13:32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18.12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999" w:author="Gombosová Erika" w:date="2015-11-30T13:32:00Z">
              <w:r w:rsidRPr="00F426CF">
                <w:rPr>
                  <w:color w:val="000000"/>
                  <w:sz w:val="20"/>
                  <w:szCs w:val="20"/>
                </w:rPr>
                <w:t>18.14</w:t>
              </w:r>
            </w:ins>
            <w:del w:id="1000" w:author="Gombosová Erika" w:date="2015-11-30T13:32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18.13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1001" w:author="Gombosová Erika" w:date="2015-11-30T13:32:00Z">
              <w:r w:rsidRPr="00F426CF">
                <w:rPr>
                  <w:color w:val="000000"/>
                  <w:sz w:val="20"/>
                  <w:szCs w:val="20"/>
                </w:rPr>
                <w:t>18.15</w:t>
              </w:r>
            </w:ins>
            <w:del w:id="1002" w:author="Gombosová Erika" w:date="2015-11-30T13:32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18.14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1003" w:author="Gombosová Erika" w:date="2015-11-30T13:32:00Z">
              <w:r w:rsidRPr="00F426CF">
                <w:rPr>
                  <w:color w:val="000000"/>
                  <w:sz w:val="20"/>
                  <w:szCs w:val="20"/>
                </w:rPr>
                <w:t>18.16</w:t>
              </w:r>
            </w:ins>
            <w:del w:id="1004" w:author="Gombosová Erika" w:date="2015-11-30T13:32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18.15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1005" w:author="Gombosová Erika" w:date="2015-11-30T13:32:00Z">
              <w:r w:rsidRPr="00F426CF">
                <w:rPr>
                  <w:color w:val="000000"/>
                  <w:sz w:val="20"/>
                  <w:szCs w:val="20"/>
                </w:rPr>
                <w:t>18.17</w:t>
              </w:r>
            </w:ins>
            <w:del w:id="1006" w:author="Gombosová Erika" w:date="2015-11-30T13:32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18.16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ins w:id="1007" w:author="Gombosová Erika" w:date="2015-11-30T13:32:00Z">
              <w:r>
                <w:rPr>
                  <w:color w:val="000000"/>
                  <w:sz w:val="20"/>
                  <w:szCs w:val="20"/>
                </w:rPr>
                <w:t>18.18</w:t>
              </w:r>
            </w:ins>
            <w:del w:id="1008" w:author="Gombosová Erika" w:date="2015-11-30T13:32:00Z">
              <w:r w:rsidR="00F426CF" w:rsidRPr="00F426CF" w:rsidDel="005F0BA6">
                <w:rPr>
                  <w:color w:val="000000"/>
                  <w:sz w:val="20"/>
                  <w:szCs w:val="20"/>
                </w:rPr>
                <w:delText>18.17</w:delText>
              </w:r>
            </w:del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4174" w:rsidRPr="00F426CF" w:rsidTr="007A13BD">
        <w:trPr>
          <w:gridAfter w:val="1"/>
          <w:wAfter w:w="8" w:type="dxa"/>
          <w:trHeight w:val="765"/>
          <w:ins w:id="1009" w:author="Gombosová Erika" w:date="2015-11-30T13:38:00Z"/>
        </w:trPr>
        <w:tc>
          <w:tcPr>
            <w:tcW w:w="1008" w:type="dxa"/>
            <w:vAlign w:val="center"/>
          </w:tcPr>
          <w:p w:rsidR="00344174" w:rsidRDefault="00344174" w:rsidP="00F426CF">
            <w:pPr>
              <w:jc w:val="center"/>
              <w:rPr>
                <w:ins w:id="1010" w:author="Gombosová Erika" w:date="2015-11-30T13:38:00Z"/>
                <w:color w:val="000000"/>
                <w:sz w:val="20"/>
                <w:szCs w:val="20"/>
              </w:rPr>
            </w:pPr>
            <w:ins w:id="1011" w:author="Gombosová Erika" w:date="2015-11-30T13:39:00Z">
              <w:r>
                <w:rPr>
                  <w:color w:val="000000"/>
                  <w:sz w:val="20"/>
                  <w:szCs w:val="20"/>
                </w:rPr>
                <w:t>18.19</w:t>
              </w:r>
            </w:ins>
          </w:p>
        </w:tc>
        <w:tc>
          <w:tcPr>
            <w:tcW w:w="4106" w:type="dxa"/>
            <w:gridSpan w:val="3"/>
            <w:vAlign w:val="center"/>
          </w:tcPr>
          <w:p w:rsidR="00344174" w:rsidRPr="00F426CF" w:rsidRDefault="00344174" w:rsidP="00E90A2F">
            <w:pPr>
              <w:rPr>
                <w:ins w:id="1012" w:author="Gombosová Erika" w:date="2015-11-30T13:38:00Z"/>
                <w:color w:val="000000"/>
                <w:sz w:val="20"/>
                <w:szCs w:val="20"/>
              </w:rPr>
            </w:pPr>
            <w:ins w:id="1013" w:author="Gombosová Erika" w:date="2015-11-30T13:39:00Z">
              <w:r>
                <w:rPr>
                  <w:color w:val="000000"/>
                  <w:sz w:val="20"/>
                  <w:szCs w:val="20"/>
                </w:rPr>
                <w:t xml:space="preserve">Predložil prijímateľ vnútropodnikovú faktúru ako doklad </w:t>
              </w:r>
            </w:ins>
            <w:ins w:id="1014" w:author="Gombosová Erika" w:date="2015-11-30T13:40:00Z">
              <w:r>
                <w:rPr>
                  <w:color w:val="000000"/>
                  <w:sz w:val="20"/>
                  <w:szCs w:val="20"/>
                </w:rPr>
                <w:t>o </w:t>
              </w:r>
            </w:ins>
            <w:ins w:id="1015" w:author="Gombosová Erika" w:date="2015-11-30T13:41:00Z">
              <w:r>
                <w:rPr>
                  <w:color w:val="000000"/>
                  <w:sz w:val="20"/>
                  <w:szCs w:val="20"/>
                </w:rPr>
                <w:t>hodnote</w:t>
              </w:r>
            </w:ins>
            <w:ins w:id="1016" w:author="Gombosová Erika" w:date="2015-11-30T13:40:00Z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ins w:id="1017" w:author="Gombosová Erika" w:date="2015-11-30T13:39:00Z">
              <w:r>
                <w:rPr>
                  <w:color w:val="000000"/>
                  <w:sz w:val="20"/>
                  <w:szCs w:val="20"/>
                </w:rPr>
                <w:t>vloženej vlastnej činnosti</w:t>
              </w:r>
            </w:ins>
            <w:ins w:id="1018" w:author="Gombosová Erika" w:date="2015-11-30T13:41:00Z">
              <w:r>
                <w:rPr>
                  <w:color w:val="000000"/>
                  <w:sz w:val="20"/>
                  <w:szCs w:val="20"/>
                </w:rPr>
                <w:t>/</w:t>
              </w:r>
            </w:ins>
            <w:ins w:id="1019" w:author="Gombosová Erika" w:date="2015-11-30T13:45:00Z">
              <w:r w:rsidR="00E90A2F">
                <w:rPr>
                  <w:color w:val="000000"/>
                  <w:sz w:val="20"/>
                  <w:szCs w:val="20"/>
                </w:rPr>
                <w:t xml:space="preserve">vlastného </w:t>
              </w:r>
            </w:ins>
            <w:ins w:id="1020" w:author="Gombosová Erika" w:date="2015-11-30T13:41:00Z">
              <w:r>
                <w:rPr>
                  <w:color w:val="000000"/>
                  <w:sz w:val="20"/>
                  <w:szCs w:val="20"/>
                </w:rPr>
                <w:t>v</w:t>
              </w:r>
            </w:ins>
            <w:ins w:id="1021" w:author="Gombosová Erika" w:date="2015-11-30T13:45:00Z">
              <w:r w:rsidR="00E90A2F">
                <w:rPr>
                  <w:color w:val="000000"/>
                  <w:sz w:val="20"/>
                  <w:szCs w:val="20"/>
                </w:rPr>
                <w:t>ýkonu</w:t>
              </w:r>
            </w:ins>
            <w:ins w:id="1022" w:author="Gombosová Erika" w:date="2015-11-30T13:39:00Z">
              <w:r>
                <w:rPr>
                  <w:color w:val="000000"/>
                  <w:sz w:val="20"/>
                  <w:szCs w:val="20"/>
                </w:rPr>
                <w:t xml:space="preserve"> do projektu</w:t>
              </w:r>
            </w:ins>
            <w:ins w:id="1023" w:author="Gombosová Erika" w:date="2015-11-30T13:46:00Z">
              <w:r w:rsidR="00E90A2F">
                <w:rPr>
                  <w:color w:val="000000"/>
                  <w:sz w:val="20"/>
                  <w:szCs w:val="20"/>
                </w:rPr>
                <w:t xml:space="preserve"> (ak je to relevantné)</w:t>
              </w:r>
            </w:ins>
            <w:ins w:id="1024" w:author="Gombosová Erika" w:date="2015-11-30T13:41:00Z">
              <w:r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67" w:type="dxa"/>
            <w:vAlign w:val="center"/>
          </w:tcPr>
          <w:p w:rsidR="00344174" w:rsidRPr="00F426CF" w:rsidRDefault="00344174" w:rsidP="00F426CF">
            <w:pPr>
              <w:rPr>
                <w:ins w:id="1025" w:author="Gombosová Erika" w:date="2015-11-30T13:38:00Z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4174" w:rsidRPr="00F426CF" w:rsidRDefault="00344174" w:rsidP="00F426CF">
            <w:pPr>
              <w:rPr>
                <w:ins w:id="1026" w:author="Gombosová Erika" w:date="2015-11-30T13:38:00Z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44174" w:rsidRPr="00F426CF" w:rsidRDefault="00344174" w:rsidP="00F426CF">
            <w:pPr>
              <w:rPr>
                <w:ins w:id="1027" w:author="Gombosová Erika" w:date="2015-11-30T13:38:00Z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noWrap/>
            <w:vAlign w:val="center"/>
          </w:tcPr>
          <w:p w:rsidR="00344174" w:rsidRPr="00F426CF" w:rsidRDefault="00344174" w:rsidP="00F426CF">
            <w:pPr>
              <w:rPr>
                <w:ins w:id="1028" w:author="Gombosová Erika" w:date="2015-11-30T13:38:00Z"/>
                <w:color w:val="000000"/>
                <w:sz w:val="22"/>
                <w:szCs w:val="22"/>
              </w:rPr>
            </w:pP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27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074384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správu o splnených opatreniach prijatých na nápravu nedostatkov zistených vykonanými kontrolami (</w:t>
            </w:r>
            <w:ins w:id="1029" w:author="Gombosová Erika" w:date="2015-11-30T13:47:00Z">
              <w:r w:rsidR="00E90A2F">
                <w:rPr>
                  <w:color w:val="000000"/>
                  <w:sz w:val="20"/>
                  <w:szCs w:val="20"/>
                </w:rPr>
                <w:t xml:space="preserve">finančnou </w:t>
              </w:r>
            </w:ins>
            <w:r w:rsidRPr="00F426CF">
              <w:rPr>
                <w:color w:val="000000"/>
                <w:sz w:val="20"/>
                <w:szCs w:val="20"/>
              </w:rPr>
              <w:t>kontrolou na mieste, resp. administratívnou</w:t>
            </w:r>
            <w:ins w:id="1030" w:author="Gombosová Erika" w:date="2015-11-30T13:47:00Z">
              <w:r w:rsidR="00E90A2F">
                <w:rPr>
                  <w:color w:val="000000"/>
                  <w:sz w:val="20"/>
                  <w:szCs w:val="20"/>
                </w:rPr>
                <w:t xml:space="preserve"> finančnou 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RO v poznámke, ktorých konkrétnych kontrol sa to týka).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19.2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mal prijať v zmysle vykonaných kontrol (</w:t>
            </w:r>
            <w:ins w:id="1031" w:author="Gombosová Erika" w:date="2015-11-30T13:55:00Z">
              <w:r w:rsidR="00E90A2F">
                <w:rPr>
                  <w:color w:val="000000"/>
                  <w:sz w:val="20"/>
                  <w:szCs w:val="20"/>
                </w:rPr>
                <w:t xml:space="preserve">finančná 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kontrola na mieste, resp. administratívna </w:t>
            </w:r>
            <w:ins w:id="1032" w:author="Gombosová Erika" w:date="2015-11-30T13:55:00Z">
              <w:r w:rsidR="00E90A2F">
                <w:rPr>
                  <w:color w:val="000000"/>
                  <w:sz w:val="20"/>
                  <w:szCs w:val="20"/>
                </w:rPr>
                <w:t xml:space="preserve">finančná </w:t>
              </w:r>
            </w:ins>
            <w:r w:rsidRPr="00F426CF">
              <w:rPr>
                <w:color w:val="000000"/>
                <w:sz w:val="20"/>
                <w:szCs w:val="20"/>
              </w:rPr>
              <w:t>kontrola) a odstránil príčiny ich vzniku?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Obsahuje pracovný výkaz identifikáciu projektov, na ktorých sa konkrétna osoba podieľala a identifikáciu inej činnosti mimo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EŠIF?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20.15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NFP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22.1.8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projektu v súlade s harmonogramom aktivít uvedených v zmluve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sa na aktivite zúčastňuje cieľová skupina (frekventanti, účastníci projektu a pod.) je táto cieľová skupina oprávnená v zmysle zmluvy o poskytnutí NPF?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na území oprávnenom v zmysle zmluvy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zmluvy 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25 - Nakladanie s majetkom nadobudnutým z NFP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počas platnosti a účinnosti zmluvy k prevedeniu majetku nadobudnutého z NFP na tretiu osobu,  k jeho zaťaženiu akýmkoľvek právom tretej osoby alebo jeho prenajatiu tretej osobe?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 xml:space="preserve">VO v rámci </w:t>
            </w:r>
            <w:ins w:id="1033" w:author="Gombosová Erika" w:date="2015-11-30T14:15:00Z">
              <w:r w:rsidR="003E37C8">
                <w:rPr>
                  <w:b/>
                  <w:bCs/>
                  <w:color w:val="FFFFFF"/>
                  <w:sz w:val="22"/>
                  <w:szCs w:val="22"/>
                </w:rPr>
                <w:t xml:space="preserve">finančnej </w:t>
              </w:r>
            </w:ins>
            <w:r w:rsidR="001456C1">
              <w:rPr>
                <w:b/>
                <w:bCs/>
                <w:color w:val="FFFFFF"/>
                <w:sz w:val="22"/>
                <w:szCs w:val="22"/>
              </w:rPr>
              <w:t>kontroly na mieste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5"/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ins w:id="1034" w:author="Gombosová Erika" w:date="2015-11-30T14:15:00Z">
              <w:r w:rsidR="003E37C8">
                <w:rPr>
                  <w:color w:val="000000"/>
                  <w:sz w:val="20"/>
                  <w:szCs w:val="20"/>
                </w:rPr>
                <w:t xml:space="preserve"> finančnej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ins w:id="1035" w:author="Gombosová Erika" w:date="2015-11-30T14:15:00Z">
              <w:r w:rsidR="003E37C8">
                <w:rPr>
                  <w:color w:val="000000"/>
                  <w:sz w:val="20"/>
                  <w:szCs w:val="20"/>
                </w:rPr>
                <w:t xml:space="preserve">finančnej </w:t>
              </w:r>
            </w:ins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dokumentácia, ktorá vyplýva z osobitých podmienok plnenia zmluvy určených prijímateľom v oznámení  vyhlásení  VO a ktoré neboli predmetom administratívnej </w:t>
            </w:r>
            <w:ins w:id="1036" w:author="Gombosová Erika" w:date="2015-11-30T14:15:00Z">
              <w:r w:rsidR="003E37C8">
                <w:rPr>
                  <w:color w:val="000000"/>
                  <w:sz w:val="20"/>
                  <w:szCs w:val="20"/>
                </w:rPr>
                <w:t xml:space="preserve">finančnej </w:t>
              </w:r>
            </w:ins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del w:id="1037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38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environmentálnych hľadísk?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del w:id="1039" w:author="Gombosová Erika" w:date="2015-11-30T14:16:00Z">
              <w:r w:rsidRPr="00F426CF" w:rsidDel="003E37C8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1040" w:author="Gombosová Erika" w:date="2015-11-30T14:16:00Z">
              <w:r w:rsidR="003E37C8"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del w:id="1041" w:author="Gombosová Erika" w:date="2015-11-30T14:16:00Z">
              <w:r w:rsidRPr="00F426CF" w:rsidDel="003E37C8">
                <w:rPr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1042" w:author="Gombosová Erika" w:date="2015-11-30T14:16:00Z">
              <w:r w:rsidR="003E37C8">
                <w:rPr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del w:id="1043" w:author="Gombosová Erika" w:date="2015-11-30T14:16:00Z">
              <w:r w:rsidRPr="00F426CF" w:rsidDel="003E37C8">
                <w:rPr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1044" w:author="Gombosová Erika" w:date="2015-11-30T14:16:00Z">
              <w:r w:rsidR="003E37C8">
                <w:rPr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del w:id="1045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46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zmysle zmluvy o</w:t>
            </w:r>
            <w:del w:id="1047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48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poskytnutí NPF?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del w:id="1049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50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cieľovej skupine v</w:t>
            </w:r>
            <w:del w:id="1051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52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čase stanovenom v</w:t>
            </w:r>
            <w:del w:id="1053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54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zmluve o</w:t>
            </w:r>
            <w:del w:id="1055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56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del w:id="1057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58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del w:id="1059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60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zmysle zmluvy o</w:t>
            </w:r>
            <w:del w:id="1061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62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poskytnutí NFP? (napr. rozdelenie účastníkov podľa postavenia na trhu práce, podľa veku, podľa skupín zraniteľnosti, podľa pohlavia a</w:t>
            </w:r>
            <w:del w:id="1063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64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del w:id="1065" w:author="Gombosová Erika" w:date="2015-11-30T14:16:00Z">
              <w:r w:rsidRPr="00F426CF" w:rsidDel="003E37C8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1066" w:author="Gombosová Erika" w:date="2015-11-30T14:16:00Z">
              <w:r w:rsidR="003E37C8"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del w:id="1067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68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del w:id="1069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70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del w:id="1071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72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európskych štrukturálnych a</w:t>
            </w:r>
            <w:del w:id="1073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74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del w:id="1075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76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o</w:t>
            </w:r>
            <w:del w:id="1077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78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zmene a</w:t>
            </w:r>
            <w:del w:id="1079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80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doplnení niektorých zákonov? (t.j. ak z</w:t>
            </w:r>
            <w:del w:id="1081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82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finančných, osobných, rodinných , politických alebo iných dôvodov je narušený alebo ohrozený nestranný, transparentný, nediskriminačný, efektívny, hospodárny a</w:t>
            </w:r>
            <w:del w:id="1083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84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:rsidR="00F426CF" w:rsidRPr="00F426CF" w:rsidRDefault="00247599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"file:///C:\\Users\\barna\\AppData\\Local\\Microsoft\\Windows\\Temporary%20Internet%20Files\\Content.Outlook\\VBA%20-%20Aplikácie%20FINAL\\KZ%20Kontrola%20-%20Zapracovanie%20pripomienok\\KZ%20po%20zaprac.%20Vzor%20-%20Kontrolné%20zoznamy%20k%20správe%20z%20kontroly.xls" \l "RANGE!_ftn9" </w:instrText>
            </w:r>
            <w:r>
              <w:fldChar w:fldCharType="separate"/>
            </w:r>
            <w:r w:rsidR="00F426CF" w:rsidRPr="00F426CF">
              <w:rPr>
                <w:b/>
                <w:bCs/>
                <w:sz w:val="22"/>
                <w:szCs w:val="22"/>
              </w:rPr>
              <w:t>Podozrenie z</w:t>
            </w:r>
            <w:del w:id="1085" w:author="Gombosová Erika" w:date="2015-11-30T14:16:00Z">
              <w:r w:rsidR="00F426CF" w:rsidRPr="00F426CF" w:rsidDel="003E37C8">
                <w:rPr>
                  <w:b/>
                  <w:bCs/>
                  <w:sz w:val="22"/>
                  <w:szCs w:val="22"/>
                </w:rPr>
                <w:delText xml:space="preserve"> </w:delText>
              </w:r>
            </w:del>
            <w:ins w:id="1086" w:author="Gombosová Erika" w:date="2015-11-30T14:16:00Z">
              <w:r w:rsidR="003E37C8">
                <w:rPr>
                  <w:b/>
                  <w:bCs/>
                  <w:sz w:val="22"/>
                  <w:szCs w:val="22"/>
                </w:rPr>
                <w:t> </w:t>
              </w:r>
            </w:ins>
            <w:r w:rsidR="00F426CF" w:rsidRPr="00F426CF">
              <w:rPr>
                <w:b/>
                <w:bCs/>
                <w:sz w:val="22"/>
                <w:szCs w:val="22"/>
              </w:rPr>
              <w:t>podvodu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  <w:r w:rsidR="001456C1">
              <w:rPr>
                <w:rStyle w:val="Odkaznapoznmkupodiarou"/>
                <w:b/>
                <w:bCs/>
                <w:sz w:val="22"/>
                <w:szCs w:val="22"/>
              </w:rPr>
              <w:footnoteReference w:id="26"/>
            </w:r>
          </w:p>
        </w:tc>
      </w:tr>
      <w:tr w:rsidR="00F426CF" w:rsidRPr="00F426CF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87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088" w:author="Gombosová Erika" w:date="2015-12-11T09:20:00Z">
            <w:trPr>
              <w:gridAfter w:val="1"/>
              <w:wAfter w:w="8" w:type="dxa"/>
              <w:trHeight w:val="300"/>
            </w:trPr>
          </w:trPrChange>
        </w:trPr>
        <w:tc>
          <w:tcPr>
            <w:tcW w:w="1008" w:type="dxa"/>
            <w:vAlign w:val="center"/>
            <w:hideMark/>
            <w:tcPrChange w:id="1089" w:author="Gombosová Erika" w:date="2015-12-11T09:20:00Z">
              <w:tcPr>
                <w:tcW w:w="1008" w:type="dxa"/>
                <w:gridSpan w:val="2"/>
                <w:vAlign w:val="center"/>
                <w:hideMark/>
              </w:tcPr>
            </w:tcPrChange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6" w:type="dxa"/>
            <w:gridSpan w:val="3"/>
            <w:vAlign w:val="center"/>
            <w:hideMark/>
            <w:tcPrChange w:id="1090" w:author="Gombosová Erika" w:date="2015-12-11T09:20:00Z">
              <w:tcPr>
                <w:tcW w:w="4110" w:type="dxa"/>
                <w:gridSpan w:val="3"/>
                <w:vAlign w:val="center"/>
                <w:hideMark/>
              </w:tcPr>
            </w:tcPrChange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del w:id="1091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92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del w:id="1093" w:author="Gombosová Erika" w:date="2015-11-30T14:16:00Z">
              <w:r w:rsidRPr="00F426CF" w:rsidDel="003E37C8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94" w:author="Gombosová Erika" w:date="2015-11-30T14:16:00Z">
              <w:r w:rsidR="003E37C8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podvodu?</w:t>
            </w:r>
          </w:p>
        </w:tc>
        <w:tc>
          <w:tcPr>
            <w:tcW w:w="567" w:type="dxa"/>
            <w:vAlign w:val="center"/>
            <w:hideMark/>
            <w:tcPrChange w:id="1095" w:author="Gombosová Erika" w:date="2015-12-11T09:20:00Z">
              <w:tcPr>
                <w:tcW w:w="567" w:type="dxa"/>
                <w:gridSpan w:val="2"/>
                <w:vAlign w:val="center"/>
                <w:hideMark/>
              </w:tcPr>
            </w:tcPrChange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096" w:author="Gombosová Erika" w:date="2015-12-11T09:20:00Z">
              <w:tcPr>
                <w:tcW w:w="567" w:type="dxa"/>
                <w:gridSpan w:val="2"/>
                <w:vAlign w:val="center"/>
                <w:hideMark/>
              </w:tcPr>
            </w:tcPrChange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  <w:tcPrChange w:id="1097" w:author="Gombosová Erika" w:date="2015-12-11T09:20:00Z">
              <w:tcPr>
                <w:tcW w:w="851" w:type="dxa"/>
                <w:gridSpan w:val="2"/>
                <w:vAlign w:val="center"/>
                <w:hideMark/>
              </w:tcPr>
            </w:tcPrChange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  <w:tcPrChange w:id="1098" w:author="Gombosová Erika" w:date="2015-12-11T09:20:00Z">
              <w:tcPr>
                <w:tcW w:w="1984" w:type="dxa"/>
                <w:gridSpan w:val="2"/>
                <w:vAlign w:val="center"/>
                <w:hideMark/>
              </w:tcPr>
            </w:tcPrChange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225BE" w:rsidRPr="00C11731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99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00" w:author="Gombosová Erika" w:date="2015-12-11T09:18:00Z"/>
          <w:trPrChange w:id="1101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9087" w:type="dxa"/>
            <w:gridSpan w:val="8"/>
            <w:vAlign w:val="center"/>
            <w:hideMark/>
            <w:tcPrChange w:id="1102" w:author="Gombosová Erika" w:date="2015-12-11T09:20:00Z">
              <w:tcPr>
                <w:tcW w:w="9091" w:type="dxa"/>
                <w:gridSpan w:val="13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jc w:val="both"/>
              <w:rPr>
                <w:ins w:id="1103" w:author="Gombosová Erika" w:date="2015-12-11T09:18:00Z"/>
                <w:b/>
                <w:sz w:val="20"/>
                <w:szCs w:val="20"/>
              </w:rPr>
            </w:pPr>
            <w:ins w:id="1104" w:author="Gombosová Erika" w:date="2015-12-11T09:18:00Z">
              <w:r w:rsidRPr="007C64A9">
                <w:rPr>
                  <w:b/>
                </w:rPr>
                <w:t>V</w:t>
              </w:r>
              <w:r w:rsidRPr="0012627C">
                <w:rPr>
                  <w:b/>
                  <w:sz w:val="20"/>
                  <w:szCs w:val="20"/>
                </w:rPr>
                <w:t>YJADRENIE</w:t>
              </w:r>
            </w:ins>
          </w:p>
          <w:p w:rsidR="00F225BE" w:rsidRPr="0012627C" w:rsidRDefault="00F225BE" w:rsidP="00845562">
            <w:pPr>
              <w:jc w:val="both"/>
              <w:rPr>
                <w:ins w:id="1105" w:author="Gombosová Erika" w:date="2015-12-11T09:18:00Z"/>
                <w:sz w:val="20"/>
                <w:szCs w:val="20"/>
              </w:rPr>
            </w:pPr>
          </w:p>
          <w:p w:rsidR="00FA45CC" w:rsidRPr="00FA45CC" w:rsidRDefault="00FA45CC" w:rsidP="00FA45CC">
            <w:pPr>
              <w:rPr>
                <w:ins w:id="1106" w:author="Gombosová Erika" w:date="2015-12-15T13:29:00Z"/>
                <w:sz w:val="20"/>
                <w:szCs w:val="20"/>
                <w:rPrChange w:id="1107" w:author="Gombosová Erika" w:date="2015-12-15T13:29:00Z">
                  <w:rPr>
                    <w:ins w:id="1108" w:author="Gombosová Erika" w:date="2015-12-15T13:29:00Z"/>
                  </w:rPr>
                </w:rPrChange>
              </w:rPr>
            </w:pPr>
            <w:ins w:id="1109" w:author="Gombosová Erika" w:date="2015-12-15T13:29:00Z">
              <w:r w:rsidRPr="00FA45CC">
                <w:rPr>
                  <w:sz w:val="20"/>
                  <w:szCs w:val="20"/>
                  <w:rPrChange w:id="1110" w:author="Gombosová Erika" w:date="2015-12-15T13:29:00Z">
                    <w:rPr/>
                  </w:rPrChange>
                </w:rPr>
                <w:t xml:space="preserve">Na základe overených skutočností potvrdzujem, že  </w:t>
              </w:r>
            </w:ins>
            <w:customXmlInsRangeStart w:id="1111" w:author="Gombosová Erika" w:date="2015-12-15T13:29:00Z"/>
            <w:sdt>
              <w:sdtPr>
                <w:rPr>
                  <w:sz w:val="20"/>
                  <w:szCs w:val="20"/>
                </w:rPr>
                <w:id w:val="-1450857896"/>
                <w:placeholder>
                  <w:docPart w:val="A930961557FA4E25BE2295688B9A915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stnuté plnenie." w:value="je potrebné vymáhať poskystnuté plnenie."/>
                </w:comboBox>
              </w:sdtPr>
              <w:sdtEndPr/>
              <w:sdtContent>
                <w:customXmlInsRangeEnd w:id="1111"/>
                <w:ins w:id="1112" w:author="Gombosová Erika" w:date="2015-12-15T13:29:00Z">
                  <w:r w:rsidRPr="00FA45CC">
                    <w:rPr>
                      <w:sz w:val="20"/>
                      <w:szCs w:val="20"/>
                      <w:rPrChange w:id="1113" w:author="Gombosová Erika" w:date="2015-12-15T13:29:00Z">
                        <w:rPr/>
                      </w:rPrChange>
                    </w:rPr>
                    <w:t>Vyberte položku.</w:t>
                  </w:r>
                </w:ins>
                <w:customXmlInsRangeStart w:id="1114" w:author="Gombosová Erika" w:date="2015-12-15T13:29:00Z"/>
              </w:sdtContent>
            </w:sdt>
            <w:customXmlInsRangeEnd w:id="1114"/>
            <w:ins w:id="1115" w:author="Gombosová Erika" w:date="2015-12-15T13:29:00Z">
              <w:r w:rsidRPr="00FA45CC">
                <w:rPr>
                  <w:sz w:val="20"/>
                  <w:szCs w:val="20"/>
                  <w:rPrChange w:id="1116" w:author="Gombosová Erika" w:date="2015-12-15T13:29:00Z">
                    <w:rPr/>
                  </w:rPrChange>
                </w:rPr>
                <w:t xml:space="preserve">   </w:t>
              </w:r>
            </w:ins>
          </w:p>
          <w:p w:rsidR="001053C7" w:rsidRPr="00A54276" w:rsidRDefault="001053C7" w:rsidP="001053C7">
            <w:pPr>
              <w:rPr>
                <w:ins w:id="1117" w:author="Gombosová Erika" w:date="2015-12-15T12:55:00Z"/>
              </w:rPr>
            </w:pPr>
            <w:ins w:id="1118" w:author="Gombosová Erika" w:date="2015-12-15T12:55:00Z">
              <w:r w:rsidRPr="00B64015">
                <w:rPr>
                  <w:sz w:val="20"/>
                  <w:szCs w:val="20"/>
                </w:rPr>
                <w:t xml:space="preserve">   </w:t>
              </w:r>
            </w:ins>
          </w:p>
          <w:p w:rsidR="00F225BE" w:rsidRPr="00C11731" w:rsidRDefault="00F225BE" w:rsidP="00845562">
            <w:pPr>
              <w:jc w:val="both"/>
              <w:rPr>
                <w:ins w:id="1119" w:author="Gombosová Erika" w:date="2015-12-11T09:18:00Z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225BE" w:rsidRPr="0012627C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20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21" w:author="Gombosová Erika" w:date="2015-12-11T09:18:00Z"/>
          <w:trPrChange w:id="1122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1713" w:type="dxa"/>
            <w:gridSpan w:val="2"/>
            <w:vAlign w:val="center"/>
            <w:tcPrChange w:id="1123" w:author="Gombosová Erika" w:date="2015-12-11T09:20:00Z">
              <w:tcPr>
                <w:tcW w:w="1711" w:type="dxa"/>
                <w:gridSpan w:val="3"/>
                <w:vAlign w:val="center"/>
              </w:tcPr>
            </w:tcPrChange>
          </w:tcPr>
          <w:p w:rsidR="00F225BE" w:rsidRPr="0012627C" w:rsidRDefault="00F225BE" w:rsidP="00845562">
            <w:pPr>
              <w:rPr>
                <w:ins w:id="1124" w:author="Gombosová Erika" w:date="2015-12-11T09:18:00Z"/>
                <w:b/>
                <w:bCs/>
                <w:sz w:val="20"/>
                <w:szCs w:val="20"/>
              </w:rPr>
            </w:pPr>
            <w:ins w:id="1125" w:author="Gombosová Erika" w:date="2015-12-11T09:18:00Z">
              <w:r w:rsidRPr="0012627C">
                <w:rPr>
                  <w:b/>
                  <w:bCs/>
                  <w:sz w:val="20"/>
                  <w:szCs w:val="20"/>
                </w:rPr>
                <w:lastRenderedPageBreak/>
                <w:t>Kontrolu vykonal:</w:t>
              </w:r>
              <w:r w:rsidRPr="0012627C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27"/>
              </w:r>
            </w:ins>
          </w:p>
        </w:tc>
        <w:tc>
          <w:tcPr>
            <w:tcW w:w="7374" w:type="dxa"/>
            <w:gridSpan w:val="6"/>
            <w:vAlign w:val="center"/>
            <w:tcPrChange w:id="1136" w:author="Gombosová Erika" w:date="2015-12-11T09:20:00Z">
              <w:tcPr>
                <w:tcW w:w="7380" w:type="dxa"/>
                <w:gridSpan w:val="10"/>
                <w:vAlign w:val="center"/>
              </w:tcPr>
            </w:tcPrChange>
          </w:tcPr>
          <w:p w:rsidR="00F225BE" w:rsidRPr="0012627C" w:rsidRDefault="00F225BE" w:rsidP="00845562">
            <w:pPr>
              <w:rPr>
                <w:ins w:id="1137" w:author="Gombosová Erika" w:date="2015-12-11T09:18:00Z"/>
                <w:color w:val="000000"/>
                <w:sz w:val="20"/>
                <w:szCs w:val="20"/>
              </w:rPr>
            </w:pPr>
          </w:p>
        </w:tc>
      </w:tr>
      <w:tr w:rsidR="00F225BE" w:rsidRPr="0012627C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38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39" w:author="Gombosová Erika" w:date="2015-12-11T09:18:00Z"/>
          <w:trPrChange w:id="1140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1713" w:type="dxa"/>
            <w:gridSpan w:val="2"/>
            <w:vAlign w:val="center"/>
            <w:hideMark/>
            <w:tcPrChange w:id="1141" w:author="Gombosová Erika" w:date="2015-12-11T09:20:00Z">
              <w:tcPr>
                <w:tcW w:w="1711" w:type="dxa"/>
                <w:gridSpan w:val="3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42" w:author="Gombosová Erika" w:date="2015-12-11T09:18:00Z"/>
                <w:b/>
                <w:bCs/>
                <w:sz w:val="20"/>
                <w:szCs w:val="20"/>
              </w:rPr>
            </w:pPr>
            <w:ins w:id="1143" w:author="Gombosová Erika" w:date="2015-12-11T09:18:00Z">
              <w:r w:rsidRPr="0012627C">
                <w:rPr>
                  <w:b/>
                  <w:bCs/>
                  <w:sz w:val="20"/>
                  <w:szCs w:val="20"/>
                </w:rPr>
                <w:t>Dátum:</w:t>
              </w:r>
            </w:ins>
          </w:p>
        </w:tc>
        <w:tc>
          <w:tcPr>
            <w:tcW w:w="7374" w:type="dxa"/>
            <w:gridSpan w:val="6"/>
            <w:vAlign w:val="center"/>
            <w:hideMark/>
            <w:tcPrChange w:id="1144" w:author="Gombosová Erika" w:date="2015-12-11T09:20:00Z">
              <w:tcPr>
                <w:tcW w:w="7380" w:type="dxa"/>
                <w:gridSpan w:val="10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45" w:author="Gombosová Erika" w:date="2015-12-11T09:18:00Z"/>
                <w:color w:val="000000"/>
                <w:sz w:val="20"/>
                <w:szCs w:val="20"/>
              </w:rPr>
            </w:pPr>
            <w:ins w:id="1146" w:author="Gombosová Erika" w:date="2015-12-11T09:18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225BE" w:rsidRPr="0012627C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47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48" w:author="Gombosová Erika" w:date="2015-12-11T09:18:00Z"/>
          <w:trPrChange w:id="1149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1713" w:type="dxa"/>
            <w:gridSpan w:val="2"/>
            <w:shd w:val="clear" w:color="000000" w:fill="FFFFFF"/>
            <w:vAlign w:val="center"/>
            <w:hideMark/>
            <w:tcPrChange w:id="1150" w:author="Gombosová Erika" w:date="2015-12-11T09:20:00Z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51" w:author="Gombosová Erika" w:date="2015-12-11T09:18:00Z"/>
                <w:b/>
                <w:bCs/>
                <w:sz w:val="20"/>
                <w:szCs w:val="20"/>
              </w:rPr>
            </w:pPr>
            <w:ins w:id="1152" w:author="Gombosová Erika" w:date="2015-12-11T09:18:00Z">
              <w:r w:rsidRPr="0012627C">
                <w:rPr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374" w:type="dxa"/>
            <w:gridSpan w:val="6"/>
            <w:vAlign w:val="center"/>
            <w:hideMark/>
            <w:tcPrChange w:id="1153" w:author="Gombosová Erika" w:date="2015-12-11T09:20:00Z">
              <w:tcPr>
                <w:tcW w:w="7380" w:type="dxa"/>
                <w:gridSpan w:val="10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54" w:author="Gombosová Erika" w:date="2015-12-11T09:18:00Z"/>
                <w:color w:val="000000"/>
                <w:sz w:val="20"/>
                <w:szCs w:val="20"/>
              </w:rPr>
            </w:pPr>
            <w:ins w:id="1155" w:author="Gombosová Erika" w:date="2015-12-11T09:18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225BE" w:rsidRPr="0012627C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56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57" w:author="Gombosová Erika" w:date="2015-12-11T09:18:00Z"/>
          <w:trPrChange w:id="1158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9087" w:type="dxa"/>
            <w:gridSpan w:val="8"/>
            <w:noWrap/>
            <w:hideMark/>
            <w:tcPrChange w:id="1159" w:author="Gombosová Erika" w:date="2015-12-11T09:20:00Z">
              <w:tcPr>
                <w:tcW w:w="9091" w:type="dxa"/>
                <w:gridSpan w:val="13"/>
                <w:noWrap/>
                <w:hideMark/>
              </w:tcPr>
            </w:tcPrChange>
          </w:tcPr>
          <w:p w:rsidR="00F225BE" w:rsidRPr="0012627C" w:rsidRDefault="00F225BE" w:rsidP="00845562">
            <w:pPr>
              <w:rPr>
                <w:ins w:id="1160" w:author="Gombosová Erika" w:date="2015-12-11T09:18:00Z"/>
                <w:color w:val="000000"/>
                <w:sz w:val="20"/>
                <w:szCs w:val="20"/>
              </w:rPr>
            </w:pPr>
            <w:ins w:id="1161" w:author="Gombosová Erika" w:date="2015-12-11T09:18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225BE" w:rsidRPr="0012627C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62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63" w:author="Gombosová Erika" w:date="2015-12-11T09:18:00Z"/>
          <w:trPrChange w:id="1164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1713" w:type="dxa"/>
            <w:gridSpan w:val="2"/>
            <w:vAlign w:val="center"/>
            <w:hideMark/>
            <w:tcPrChange w:id="1165" w:author="Gombosová Erika" w:date="2015-12-11T09:20:00Z">
              <w:tcPr>
                <w:tcW w:w="1711" w:type="dxa"/>
                <w:gridSpan w:val="3"/>
                <w:vAlign w:val="center"/>
                <w:hideMark/>
              </w:tcPr>
            </w:tcPrChange>
          </w:tcPr>
          <w:p w:rsidR="00F225BE" w:rsidRPr="0012627C" w:rsidRDefault="00A3288E" w:rsidP="00A3288E">
            <w:pPr>
              <w:rPr>
                <w:ins w:id="1166" w:author="Gombosová Erika" w:date="2015-12-11T09:18:00Z"/>
                <w:b/>
                <w:bCs/>
                <w:sz w:val="20"/>
                <w:szCs w:val="20"/>
              </w:rPr>
            </w:pPr>
            <w:ins w:id="1167" w:author="Gombosová Erika" w:date="2015-12-11T09:28:00Z">
              <w:r>
                <w:rPr>
                  <w:b/>
                  <w:bCs/>
                  <w:sz w:val="20"/>
                  <w:szCs w:val="20"/>
                </w:rPr>
                <w:t>Kontrolu vykonal</w:t>
              </w:r>
            </w:ins>
            <w:ins w:id="1168" w:author="Gombosová Erika" w:date="2015-12-11T09:18:00Z">
              <w:r w:rsidR="00F225BE" w:rsidRPr="0012627C">
                <w:rPr>
                  <w:b/>
                  <w:bCs/>
                  <w:sz w:val="20"/>
                  <w:szCs w:val="20"/>
                </w:rPr>
                <w:t>:</w:t>
              </w:r>
              <w:r w:rsidR="00F225BE" w:rsidRPr="0012627C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28"/>
              </w:r>
            </w:ins>
          </w:p>
        </w:tc>
        <w:tc>
          <w:tcPr>
            <w:tcW w:w="7374" w:type="dxa"/>
            <w:gridSpan w:val="6"/>
            <w:vAlign w:val="center"/>
            <w:hideMark/>
            <w:tcPrChange w:id="1174" w:author="Gombosová Erika" w:date="2015-12-11T09:20:00Z">
              <w:tcPr>
                <w:tcW w:w="7380" w:type="dxa"/>
                <w:gridSpan w:val="10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75" w:author="Gombosová Erika" w:date="2015-12-11T09:18:00Z"/>
                <w:color w:val="000000"/>
                <w:sz w:val="20"/>
                <w:szCs w:val="20"/>
              </w:rPr>
            </w:pPr>
            <w:ins w:id="1176" w:author="Gombosová Erika" w:date="2015-12-11T09:18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225BE" w:rsidRPr="0012627C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77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78" w:author="Gombosová Erika" w:date="2015-12-11T09:18:00Z"/>
          <w:trPrChange w:id="1179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1713" w:type="dxa"/>
            <w:gridSpan w:val="2"/>
            <w:shd w:val="clear" w:color="000000" w:fill="FFFFFF"/>
            <w:vAlign w:val="center"/>
            <w:hideMark/>
            <w:tcPrChange w:id="1180" w:author="Gombosová Erika" w:date="2015-12-11T09:20:00Z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81" w:author="Gombosová Erika" w:date="2015-12-11T09:18:00Z"/>
                <w:b/>
                <w:bCs/>
                <w:sz w:val="20"/>
                <w:szCs w:val="20"/>
              </w:rPr>
            </w:pPr>
            <w:ins w:id="1182" w:author="Gombosová Erika" w:date="2015-12-11T09:18:00Z">
              <w:r w:rsidRPr="0012627C">
                <w:rPr>
                  <w:b/>
                  <w:bCs/>
                  <w:sz w:val="20"/>
                  <w:szCs w:val="20"/>
                </w:rPr>
                <w:t xml:space="preserve">Dátum: </w:t>
              </w:r>
            </w:ins>
          </w:p>
        </w:tc>
        <w:tc>
          <w:tcPr>
            <w:tcW w:w="7374" w:type="dxa"/>
            <w:gridSpan w:val="6"/>
            <w:vAlign w:val="center"/>
            <w:hideMark/>
            <w:tcPrChange w:id="1183" w:author="Gombosová Erika" w:date="2015-12-11T09:20:00Z">
              <w:tcPr>
                <w:tcW w:w="7380" w:type="dxa"/>
                <w:gridSpan w:val="10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84" w:author="Gombosová Erika" w:date="2015-12-11T09:18:00Z"/>
                <w:color w:val="000000"/>
                <w:sz w:val="20"/>
                <w:szCs w:val="20"/>
              </w:rPr>
            </w:pPr>
            <w:ins w:id="1185" w:author="Gombosová Erika" w:date="2015-12-11T09:18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225BE" w:rsidRPr="0012627C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86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ins w:id="1187" w:author="Gombosová Erika" w:date="2015-12-11T09:18:00Z"/>
          <w:trPrChange w:id="1188" w:author="Gombosová Erika" w:date="2015-12-11T09:20:00Z">
            <w:trPr>
              <w:gridAfter w:val="1"/>
              <w:wAfter w:w="4" w:type="dxa"/>
              <w:trHeight w:val="330"/>
            </w:trPr>
          </w:trPrChange>
        </w:trPr>
        <w:tc>
          <w:tcPr>
            <w:tcW w:w="1713" w:type="dxa"/>
            <w:gridSpan w:val="2"/>
            <w:shd w:val="clear" w:color="000000" w:fill="FFFFFF"/>
            <w:vAlign w:val="center"/>
            <w:hideMark/>
            <w:tcPrChange w:id="1189" w:author="Gombosová Erika" w:date="2015-12-11T09:20:00Z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90" w:author="Gombosová Erika" w:date="2015-12-11T09:18:00Z"/>
                <w:b/>
                <w:bCs/>
                <w:sz w:val="20"/>
                <w:szCs w:val="20"/>
              </w:rPr>
            </w:pPr>
            <w:ins w:id="1191" w:author="Gombosová Erika" w:date="2015-12-11T09:18:00Z">
              <w:r w:rsidRPr="0012627C">
                <w:rPr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374" w:type="dxa"/>
            <w:gridSpan w:val="6"/>
            <w:vAlign w:val="center"/>
            <w:hideMark/>
            <w:tcPrChange w:id="1192" w:author="Gombosová Erika" w:date="2015-12-11T09:20:00Z">
              <w:tcPr>
                <w:tcW w:w="7380" w:type="dxa"/>
                <w:gridSpan w:val="10"/>
                <w:vAlign w:val="center"/>
                <w:hideMark/>
              </w:tcPr>
            </w:tcPrChange>
          </w:tcPr>
          <w:p w:rsidR="00F225BE" w:rsidRPr="0012627C" w:rsidRDefault="00F225BE" w:rsidP="00845562">
            <w:pPr>
              <w:rPr>
                <w:ins w:id="1193" w:author="Gombosová Erika" w:date="2015-12-11T09:18:00Z"/>
                <w:color w:val="000000"/>
                <w:sz w:val="20"/>
                <w:szCs w:val="20"/>
              </w:rPr>
            </w:pPr>
            <w:ins w:id="1194" w:author="Gombosová Erika" w:date="2015-12-11T09:18:00Z">
              <w:r w:rsidRPr="0012627C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F426CF" w:rsidRPr="00180EA1" w:rsidDel="00F225BE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95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del w:id="1196" w:author="Gombosová Erika" w:date="2015-12-11T09:21:00Z"/>
          <w:trPrChange w:id="1197" w:author="Gombosová Erika" w:date="2015-12-11T09:20:00Z">
            <w:trPr>
              <w:gridAfter w:val="1"/>
              <w:wAfter w:w="8" w:type="dxa"/>
              <w:trHeight w:val="330"/>
            </w:trPr>
          </w:trPrChange>
        </w:trPr>
        <w:tc>
          <w:tcPr>
            <w:tcW w:w="1713" w:type="dxa"/>
            <w:gridSpan w:val="2"/>
            <w:vAlign w:val="center"/>
            <w:hideMark/>
            <w:tcPrChange w:id="1198" w:author="Gombosová Erika" w:date="2015-12-11T09:20:00Z">
              <w:tcPr>
                <w:tcW w:w="1714" w:type="dxa"/>
                <w:gridSpan w:val="3"/>
                <w:vAlign w:val="center"/>
                <w:hideMark/>
              </w:tcPr>
            </w:tcPrChange>
          </w:tcPr>
          <w:p w:rsidR="00F426CF" w:rsidRPr="00180EA1" w:rsidDel="00F225BE" w:rsidRDefault="00F426CF" w:rsidP="007C0184">
            <w:pPr>
              <w:rPr>
                <w:del w:id="1199" w:author="Gombosová Erika" w:date="2015-12-11T09:21:00Z"/>
                <w:rFonts w:ascii="Arial Narrow" w:hAnsi="Arial Narrow"/>
                <w:b/>
                <w:bCs/>
                <w:sz w:val="20"/>
                <w:szCs w:val="20"/>
              </w:rPr>
            </w:pPr>
            <w:del w:id="1200" w:author="Gombosová Erika" w:date="2015-12-11T09:21:00Z">
              <w:r w:rsidRPr="00314A6E" w:rsidDel="00F225BE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Kontrolu vykonal:</w:delText>
              </w:r>
              <w:r w:rsidDel="00F225BE">
                <w:rPr>
                  <w:rStyle w:val="Odkaznapoznmkupodiarou"/>
                  <w:rFonts w:ascii="Arial Narrow" w:hAnsi="Arial Narrow"/>
                  <w:b/>
                  <w:bCs/>
                  <w:sz w:val="20"/>
                  <w:szCs w:val="20"/>
                </w:rPr>
                <w:footnoteReference w:id="29"/>
              </w:r>
            </w:del>
          </w:p>
        </w:tc>
        <w:tc>
          <w:tcPr>
            <w:tcW w:w="7374" w:type="dxa"/>
            <w:gridSpan w:val="6"/>
            <w:vAlign w:val="center"/>
            <w:hideMark/>
            <w:tcPrChange w:id="1203" w:author="Gombosová Erika" w:date="2015-12-11T09:20:00Z">
              <w:tcPr>
                <w:tcW w:w="7373" w:type="dxa"/>
                <w:gridSpan w:val="10"/>
                <w:vAlign w:val="center"/>
                <w:hideMark/>
              </w:tcPr>
            </w:tcPrChange>
          </w:tcPr>
          <w:p w:rsidR="00F426CF" w:rsidRPr="00180EA1" w:rsidDel="00F225BE" w:rsidRDefault="00F426CF" w:rsidP="00F426CF">
            <w:pPr>
              <w:rPr>
                <w:del w:id="1204" w:author="Gombosová Erika" w:date="2015-12-11T09:21:00Z"/>
                <w:rFonts w:ascii="Arial Narrow" w:hAnsi="Arial Narrow"/>
                <w:color w:val="000000"/>
                <w:sz w:val="20"/>
                <w:szCs w:val="20"/>
              </w:rPr>
            </w:pPr>
            <w:del w:id="1205" w:author="Gombosová Erika" w:date="2015-12-11T09:21:00Z">
              <w:r w:rsidRPr="00180EA1" w:rsidDel="00F225BE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180EA1" w:rsidDel="00F225BE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06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del w:id="1207" w:author="Gombosová Erika" w:date="2015-12-11T09:21:00Z"/>
          <w:trPrChange w:id="1208" w:author="Gombosová Erika" w:date="2015-12-11T09:20:00Z">
            <w:trPr>
              <w:gridAfter w:val="1"/>
              <w:wAfter w:w="8" w:type="dxa"/>
              <w:trHeight w:val="330"/>
            </w:trPr>
          </w:trPrChange>
        </w:trPr>
        <w:tc>
          <w:tcPr>
            <w:tcW w:w="1713" w:type="dxa"/>
            <w:gridSpan w:val="2"/>
            <w:vAlign w:val="center"/>
            <w:hideMark/>
            <w:tcPrChange w:id="1209" w:author="Gombosová Erika" w:date="2015-12-11T09:20:00Z">
              <w:tcPr>
                <w:tcW w:w="1714" w:type="dxa"/>
                <w:gridSpan w:val="3"/>
                <w:vAlign w:val="center"/>
                <w:hideMark/>
              </w:tcPr>
            </w:tcPrChange>
          </w:tcPr>
          <w:p w:rsidR="00F426CF" w:rsidRPr="00180EA1" w:rsidDel="00F225BE" w:rsidRDefault="00F426CF" w:rsidP="007C0184">
            <w:pPr>
              <w:rPr>
                <w:del w:id="1210" w:author="Gombosová Erika" w:date="2015-12-11T09:21:00Z"/>
                <w:rFonts w:ascii="Arial Narrow" w:hAnsi="Arial Narrow"/>
                <w:b/>
                <w:bCs/>
                <w:sz w:val="20"/>
                <w:szCs w:val="20"/>
              </w:rPr>
            </w:pPr>
            <w:del w:id="1211" w:author="Gombosová Erika" w:date="2015-12-11T09:21:00Z">
              <w:r w:rsidRPr="00180EA1" w:rsidDel="00F225BE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Dátum:</w:delText>
              </w:r>
            </w:del>
          </w:p>
        </w:tc>
        <w:tc>
          <w:tcPr>
            <w:tcW w:w="7374" w:type="dxa"/>
            <w:gridSpan w:val="6"/>
            <w:vAlign w:val="center"/>
            <w:hideMark/>
            <w:tcPrChange w:id="1212" w:author="Gombosová Erika" w:date="2015-12-11T09:20:00Z">
              <w:tcPr>
                <w:tcW w:w="7373" w:type="dxa"/>
                <w:gridSpan w:val="10"/>
                <w:vAlign w:val="center"/>
                <w:hideMark/>
              </w:tcPr>
            </w:tcPrChange>
          </w:tcPr>
          <w:p w:rsidR="00F426CF" w:rsidRPr="00180EA1" w:rsidDel="00F225BE" w:rsidRDefault="00F426CF" w:rsidP="00F426CF">
            <w:pPr>
              <w:rPr>
                <w:del w:id="1213" w:author="Gombosová Erika" w:date="2015-12-11T09:21:00Z"/>
                <w:rFonts w:ascii="Arial Narrow" w:hAnsi="Arial Narrow"/>
                <w:color w:val="000000"/>
                <w:sz w:val="20"/>
                <w:szCs w:val="20"/>
              </w:rPr>
            </w:pPr>
            <w:del w:id="1214" w:author="Gombosová Erika" w:date="2015-12-11T09:21:00Z">
              <w:r w:rsidRPr="00180EA1" w:rsidDel="00F225BE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180EA1" w:rsidDel="00F225BE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15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del w:id="1216" w:author="Gombosová Erika" w:date="2015-12-11T09:20:00Z"/>
          <w:trPrChange w:id="1217" w:author="Gombosová Erika" w:date="2015-12-11T09:20:00Z">
            <w:trPr>
              <w:gridAfter w:val="1"/>
              <w:wAfter w:w="8" w:type="dxa"/>
              <w:trHeight w:val="330"/>
            </w:trPr>
          </w:trPrChange>
        </w:trPr>
        <w:tc>
          <w:tcPr>
            <w:tcW w:w="1713" w:type="dxa"/>
            <w:gridSpan w:val="2"/>
            <w:shd w:val="clear" w:color="000000" w:fill="FFFFFF"/>
            <w:vAlign w:val="center"/>
            <w:hideMark/>
            <w:tcPrChange w:id="1218" w:author="Gombosová Erika" w:date="2015-12-11T09:20:00Z">
              <w:tcPr>
                <w:tcW w:w="1714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:rsidR="00F426CF" w:rsidRPr="00180EA1" w:rsidDel="00F225BE" w:rsidRDefault="00F426CF" w:rsidP="007C0184">
            <w:pPr>
              <w:rPr>
                <w:del w:id="1219" w:author="Gombosová Erika" w:date="2015-12-11T09:20:00Z"/>
                <w:rFonts w:ascii="Arial Narrow" w:hAnsi="Arial Narrow"/>
                <w:b/>
                <w:bCs/>
                <w:sz w:val="20"/>
                <w:szCs w:val="20"/>
              </w:rPr>
            </w:pPr>
            <w:del w:id="1220" w:author="Gombosová Erika" w:date="2015-12-11T09:20:00Z">
              <w:r w:rsidRPr="00180EA1" w:rsidDel="00F225BE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74" w:type="dxa"/>
            <w:gridSpan w:val="6"/>
            <w:vAlign w:val="center"/>
            <w:hideMark/>
            <w:tcPrChange w:id="1221" w:author="Gombosová Erika" w:date="2015-12-11T09:20:00Z">
              <w:tcPr>
                <w:tcW w:w="7373" w:type="dxa"/>
                <w:gridSpan w:val="10"/>
                <w:vAlign w:val="center"/>
                <w:hideMark/>
              </w:tcPr>
            </w:tcPrChange>
          </w:tcPr>
          <w:p w:rsidR="00F426CF" w:rsidRPr="00180EA1" w:rsidDel="00F225BE" w:rsidRDefault="00F426CF" w:rsidP="00F426CF">
            <w:pPr>
              <w:rPr>
                <w:del w:id="1222" w:author="Gombosová Erika" w:date="2015-12-11T09:20:00Z"/>
                <w:rFonts w:ascii="Arial Narrow" w:hAnsi="Arial Narrow"/>
                <w:color w:val="000000"/>
                <w:sz w:val="20"/>
                <w:szCs w:val="20"/>
              </w:rPr>
            </w:pPr>
            <w:del w:id="1223" w:author="Gombosová Erika" w:date="2015-12-11T09:20:00Z">
              <w:r w:rsidRPr="00180EA1" w:rsidDel="00F225BE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180EA1" w:rsidDel="00F225BE" w:rsidTr="00F225BE">
        <w:trPr>
          <w:gridAfter w:val="1"/>
          <w:wAfter w:w="8" w:type="dxa"/>
          <w:trHeight w:val="330"/>
          <w:del w:id="1224" w:author="Gombosová Erika" w:date="2015-12-11T09:21:00Z"/>
        </w:trPr>
        <w:tc>
          <w:tcPr>
            <w:tcW w:w="9087" w:type="dxa"/>
            <w:gridSpan w:val="8"/>
            <w:noWrap/>
            <w:hideMark/>
          </w:tcPr>
          <w:p w:rsidR="00F426CF" w:rsidRPr="00180EA1" w:rsidDel="00F225BE" w:rsidRDefault="00F426CF" w:rsidP="00F426CF">
            <w:pPr>
              <w:rPr>
                <w:del w:id="1225" w:author="Gombosová Erika" w:date="2015-12-11T09:21:00Z"/>
                <w:rFonts w:ascii="Arial Narrow" w:hAnsi="Arial Narrow"/>
                <w:color w:val="000000"/>
                <w:sz w:val="22"/>
                <w:szCs w:val="22"/>
              </w:rPr>
            </w:pPr>
            <w:del w:id="1226" w:author="Gombosová Erika" w:date="2015-12-11T09:21:00Z">
              <w:r w:rsidRPr="00180EA1" w:rsidDel="00F225BE">
                <w:rPr>
                  <w:rFonts w:ascii="Arial Narrow" w:hAnsi="Arial Narrow"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F426CF" w:rsidRPr="00180EA1" w:rsidDel="00F225BE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27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del w:id="1228" w:author="Gombosová Erika" w:date="2015-12-11T09:21:00Z"/>
          <w:trPrChange w:id="1229" w:author="Gombosová Erika" w:date="2015-12-11T09:20:00Z">
            <w:trPr>
              <w:gridAfter w:val="1"/>
              <w:wAfter w:w="8" w:type="dxa"/>
              <w:trHeight w:val="330"/>
            </w:trPr>
          </w:trPrChange>
        </w:trPr>
        <w:tc>
          <w:tcPr>
            <w:tcW w:w="1713" w:type="dxa"/>
            <w:gridSpan w:val="2"/>
            <w:vAlign w:val="center"/>
            <w:hideMark/>
            <w:tcPrChange w:id="1230" w:author="Gombosová Erika" w:date="2015-12-11T09:20:00Z">
              <w:tcPr>
                <w:tcW w:w="1714" w:type="dxa"/>
                <w:gridSpan w:val="3"/>
                <w:vAlign w:val="center"/>
                <w:hideMark/>
              </w:tcPr>
            </w:tcPrChange>
          </w:tcPr>
          <w:p w:rsidR="00F426CF" w:rsidRPr="00180EA1" w:rsidDel="00F225BE" w:rsidRDefault="00F426CF" w:rsidP="007C0184">
            <w:pPr>
              <w:rPr>
                <w:del w:id="1231" w:author="Gombosová Erika" w:date="2015-12-11T09:21:00Z"/>
                <w:rFonts w:ascii="Arial Narrow" w:hAnsi="Arial Narrow"/>
                <w:b/>
                <w:bCs/>
                <w:sz w:val="20"/>
                <w:szCs w:val="20"/>
              </w:rPr>
            </w:pPr>
            <w:del w:id="1232" w:author="Gombosová Erika" w:date="2015-12-11T09:21:00Z">
              <w:r w:rsidRPr="00314A6E" w:rsidDel="00F225BE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Kontrolu vykonal:</w:delText>
              </w:r>
              <w:r w:rsidDel="00F225BE">
                <w:rPr>
                  <w:rStyle w:val="Odkaznapoznmkupodiarou"/>
                  <w:rFonts w:ascii="Arial Narrow" w:hAnsi="Arial Narrow"/>
                  <w:b/>
                  <w:bCs/>
                  <w:sz w:val="20"/>
                  <w:szCs w:val="20"/>
                </w:rPr>
                <w:footnoteReference w:id="30"/>
              </w:r>
            </w:del>
          </w:p>
        </w:tc>
        <w:tc>
          <w:tcPr>
            <w:tcW w:w="7374" w:type="dxa"/>
            <w:gridSpan w:val="6"/>
            <w:vAlign w:val="center"/>
            <w:hideMark/>
            <w:tcPrChange w:id="1241" w:author="Gombosová Erika" w:date="2015-12-11T09:20:00Z">
              <w:tcPr>
                <w:tcW w:w="7373" w:type="dxa"/>
                <w:gridSpan w:val="10"/>
                <w:vAlign w:val="center"/>
                <w:hideMark/>
              </w:tcPr>
            </w:tcPrChange>
          </w:tcPr>
          <w:p w:rsidR="00F426CF" w:rsidRPr="00180EA1" w:rsidDel="00F225BE" w:rsidRDefault="00F426CF" w:rsidP="00F426CF">
            <w:pPr>
              <w:rPr>
                <w:del w:id="1242" w:author="Gombosová Erika" w:date="2015-12-11T09:21:00Z"/>
                <w:rFonts w:ascii="Arial Narrow" w:hAnsi="Arial Narrow"/>
                <w:color w:val="000000"/>
                <w:sz w:val="20"/>
                <w:szCs w:val="20"/>
              </w:rPr>
            </w:pPr>
            <w:del w:id="1243" w:author="Gombosová Erika" w:date="2015-12-11T09:21:00Z">
              <w:r w:rsidRPr="00180EA1" w:rsidDel="00F225BE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180EA1" w:rsidDel="00F225BE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44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del w:id="1245" w:author="Gombosová Erika" w:date="2015-12-11T09:21:00Z"/>
          <w:trPrChange w:id="1246" w:author="Gombosová Erika" w:date="2015-12-11T09:20:00Z">
            <w:trPr>
              <w:gridAfter w:val="1"/>
              <w:wAfter w:w="8" w:type="dxa"/>
              <w:trHeight w:val="330"/>
            </w:trPr>
          </w:trPrChange>
        </w:trPr>
        <w:tc>
          <w:tcPr>
            <w:tcW w:w="1713" w:type="dxa"/>
            <w:gridSpan w:val="2"/>
            <w:shd w:val="clear" w:color="000000" w:fill="FFFFFF"/>
            <w:vAlign w:val="center"/>
            <w:hideMark/>
            <w:tcPrChange w:id="1247" w:author="Gombosová Erika" w:date="2015-12-11T09:20:00Z">
              <w:tcPr>
                <w:tcW w:w="1714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:rsidR="00F426CF" w:rsidRPr="00180EA1" w:rsidDel="00F225BE" w:rsidRDefault="00F426CF" w:rsidP="007C0184">
            <w:pPr>
              <w:rPr>
                <w:del w:id="1248" w:author="Gombosová Erika" w:date="2015-12-11T09:21:00Z"/>
                <w:rFonts w:ascii="Arial Narrow" w:hAnsi="Arial Narrow"/>
                <w:b/>
                <w:bCs/>
                <w:sz w:val="20"/>
                <w:szCs w:val="20"/>
              </w:rPr>
            </w:pPr>
            <w:del w:id="1249" w:author="Gombosová Erika" w:date="2015-12-11T09:21:00Z">
              <w:r w:rsidRPr="00180EA1" w:rsidDel="00F225BE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 xml:space="preserve">Dátum: </w:delText>
              </w:r>
            </w:del>
          </w:p>
        </w:tc>
        <w:tc>
          <w:tcPr>
            <w:tcW w:w="7374" w:type="dxa"/>
            <w:gridSpan w:val="6"/>
            <w:vAlign w:val="center"/>
            <w:hideMark/>
            <w:tcPrChange w:id="1250" w:author="Gombosová Erika" w:date="2015-12-11T09:20:00Z">
              <w:tcPr>
                <w:tcW w:w="7373" w:type="dxa"/>
                <w:gridSpan w:val="10"/>
                <w:vAlign w:val="center"/>
                <w:hideMark/>
              </w:tcPr>
            </w:tcPrChange>
          </w:tcPr>
          <w:p w:rsidR="00F426CF" w:rsidRPr="00180EA1" w:rsidDel="00F225BE" w:rsidRDefault="00F426CF" w:rsidP="00F426CF">
            <w:pPr>
              <w:rPr>
                <w:del w:id="1251" w:author="Gombosová Erika" w:date="2015-12-11T09:21:00Z"/>
                <w:rFonts w:ascii="Arial Narrow" w:hAnsi="Arial Narrow"/>
                <w:color w:val="000000"/>
                <w:sz w:val="20"/>
                <w:szCs w:val="20"/>
              </w:rPr>
            </w:pPr>
            <w:del w:id="1252" w:author="Gombosová Erika" w:date="2015-12-11T09:21:00Z">
              <w:r w:rsidRPr="00180EA1" w:rsidDel="00F225BE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180EA1" w:rsidDel="00F225BE" w:rsidTr="00F225B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53" w:author="Gombosová Erika" w:date="2015-12-11T09:20:00Z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del w:id="1254" w:author="Gombosová Erika" w:date="2015-12-11T09:21:00Z"/>
          <w:trPrChange w:id="1255" w:author="Gombosová Erika" w:date="2015-12-11T09:20:00Z">
            <w:trPr>
              <w:gridAfter w:val="1"/>
              <w:wAfter w:w="8" w:type="dxa"/>
              <w:trHeight w:val="330"/>
            </w:trPr>
          </w:trPrChange>
        </w:trPr>
        <w:tc>
          <w:tcPr>
            <w:tcW w:w="1713" w:type="dxa"/>
            <w:gridSpan w:val="2"/>
            <w:shd w:val="clear" w:color="000000" w:fill="FFFFFF"/>
            <w:vAlign w:val="center"/>
            <w:hideMark/>
            <w:tcPrChange w:id="1256" w:author="Gombosová Erika" w:date="2015-12-11T09:20:00Z">
              <w:tcPr>
                <w:tcW w:w="1714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:rsidR="00F426CF" w:rsidRPr="00180EA1" w:rsidDel="00F225BE" w:rsidRDefault="00F426CF" w:rsidP="007C0184">
            <w:pPr>
              <w:rPr>
                <w:del w:id="1257" w:author="Gombosová Erika" w:date="2015-12-11T09:21:00Z"/>
                <w:rFonts w:ascii="Arial Narrow" w:hAnsi="Arial Narrow"/>
                <w:b/>
                <w:bCs/>
                <w:sz w:val="20"/>
                <w:szCs w:val="20"/>
              </w:rPr>
            </w:pPr>
            <w:del w:id="1258" w:author="Gombosová Erika" w:date="2015-12-11T09:21:00Z">
              <w:r w:rsidRPr="00180EA1" w:rsidDel="00F225BE">
                <w:rPr>
                  <w:rFonts w:ascii="Arial Narrow" w:hAnsi="Arial Narrow"/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74" w:type="dxa"/>
            <w:gridSpan w:val="6"/>
            <w:vAlign w:val="center"/>
            <w:hideMark/>
            <w:tcPrChange w:id="1259" w:author="Gombosová Erika" w:date="2015-12-11T09:20:00Z">
              <w:tcPr>
                <w:tcW w:w="7373" w:type="dxa"/>
                <w:gridSpan w:val="10"/>
                <w:vAlign w:val="center"/>
                <w:hideMark/>
              </w:tcPr>
            </w:tcPrChange>
          </w:tcPr>
          <w:p w:rsidR="00F426CF" w:rsidRPr="00180EA1" w:rsidDel="00F225BE" w:rsidRDefault="00F426CF" w:rsidP="00F426CF">
            <w:pPr>
              <w:rPr>
                <w:del w:id="1260" w:author="Gombosová Erika" w:date="2015-12-11T09:21:00Z"/>
                <w:rFonts w:ascii="Arial Narrow" w:hAnsi="Arial Narrow"/>
                <w:color w:val="000000"/>
                <w:sz w:val="20"/>
                <w:szCs w:val="20"/>
              </w:rPr>
            </w:pPr>
            <w:del w:id="1261" w:author="Gombosová Erika" w:date="2015-12-11T09:21:00Z">
              <w:r w:rsidRPr="00180EA1" w:rsidDel="00F225BE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</w:tbl>
    <w:p w:rsidR="00F426CF" w:rsidRDefault="00F426CF" w:rsidP="00697B85">
      <w:pPr>
        <w:spacing w:after="200" w:line="276" w:lineRule="auto"/>
      </w:pPr>
    </w:p>
    <w:sectPr w:rsidR="00F426CF" w:rsidSect="00B5079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22" w:rsidRDefault="00331D22" w:rsidP="00B948E0">
      <w:r>
        <w:separator/>
      </w:r>
    </w:p>
  </w:endnote>
  <w:endnote w:type="continuationSeparator" w:id="0">
    <w:p w:rsidR="00331D22" w:rsidRDefault="00331D2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5F7" w:rsidRDefault="006605F7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6605F7" w:rsidRDefault="006605F7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285964">
      <w:rPr>
        <w:noProof/>
      </w:rPr>
      <w:t>2</w:t>
    </w:r>
    <w:r>
      <w:fldChar w:fldCharType="end"/>
    </w:r>
  </w:p>
  <w:p w:rsidR="006605F7" w:rsidRPr="00627EA3" w:rsidRDefault="006605F7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22" w:rsidRDefault="00331D22" w:rsidP="00B948E0">
      <w:r>
        <w:separator/>
      </w:r>
    </w:p>
  </w:footnote>
  <w:footnote w:type="continuationSeparator" w:id="0">
    <w:p w:rsidR="00331D22" w:rsidRDefault="00331D22" w:rsidP="00B948E0">
      <w:r>
        <w:continuationSeparator/>
      </w:r>
    </w:p>
  </w:footnote>
  <w:footnote w:id="1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 xml:space="preserve">RO je povinný použiť daný KZ pri kontrole projektu vykonanej formou administratívnej </w:t>
      </w:r>
      <w:ins w:id="11" w:author="Gombosová Erika" w:date="2015-11-27T13:15:00Z">
        <w:r>
          <w:t xml:space="preserve">finančnej </w:t>
        </w:r>
      </w:ins>
      <w:r w:rsidRPr="006852E9">
        <w:t>kontroly ŽoP pred jej preplatením/zúčtovaním</w:t>
      </w:r>
      <w:r>
        <w:t>.</w:t>
      </w:r>
    </w:p>
  </w:footnote>
  <w:footnote w:id="2">
    <w:p w:rsidR="006605F7" w:rsidRDefault="006605F7" w:rsidP="000A328A">
      <w:pPr>
        <w:pStyle w:val="Textpoznmkypodiarou"/>
        <w:rPr>
          <w:ins w:id="124" w:author="Gombosová Erika" w:date="2015-11-27T14:00:00Z"/>
        </w:rPr>
      </w:pPr>
      <w:ins w:id="125" w:author="Gombosová Erika" w:date="2015-11-27T14:00:00Z">
        <w:r>
          <w:rPr>
            <w:rStyle w:val="Odkaznapoznmkupodiarou"/>
          </w:rPr>
          <w:footnoteRef/>
        </w:r>
        <w:r>
          <w:t xml:space="preserve"> </w:t>
        </w:r>
        <w:r w:rsidRPr="0043575B">
          <w:t xml:space="preserve">RO uvedie meno, priezvisko a pozíciu </w:t>
        </w:r>
        <w:r>
          <w:t xml:space="preserve">všetkých zamestnancov, ktorí danú kontrolu vykonali okrem </w:t>
        </w:r>
      </w:ins>
      <w:ins w:id="126" w:author="Gombosová Erika" w:date="2015-12-11T09:26:00Z">
        <w:r>
          <w:t xml:space="preserve">štatutárneho orgánu alebo ním určeného </w:t>
        </w:r>
        <w:r w:rsidRPr="00744A1E">
          <w:t>vedúceho zamestnanca</w:t>
        </w:r>
      </w:ins>
      <w:ins w:id="127" w:author="Gombosová Erika" w:date="2015-11-27T14:00:00Z">
        <w:r>
          <w:t>.</w:t>
        </w:r>
      </w:ins>
      <w:ins w:id="128" w:author="Gombosová Erika" w:date="2015-12-11T09:33:00Z">
        <w:r w:rsidRPr="00743A67">
          <w:t xml:space="preserve"> </w:t>
        </w:r>
        <w:r>
          <w:t>Každý zamestnanec sa uvedie osobitne.</w:t>
        </w:r>
      </w:ins>
    </w:p>
  </w:footnote>
  <w:footnote w:id="3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ins w:id="145" w:author="Gombosová Erika" w:date="2015-12-11T08:38:00Z">
        <w:r>
          <w:t xml:space="preserve">štatutárneho orgánu alebo ním určeného </w:t>
        </w:r>
      </w:ins>
      <w:r w:rsidRPr="00744A1E">
        <w:t>vedúceho zamestnanca.</w:t>
      </w:r>
    </w:p>
  </w:footnote>
  <w:footnote w:id="4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 xml:space="preserve">RO je povinný použiť daný KZ pri kontrole projektu vykonanej formou administratívnej </w:t>
      </w:r>
      <w:ins w:id="157" w:author="Gombosová Erika" w:date="2015-11-27T14:12:00Z">
        <w:r>
          <w:t xml:space="preserve">finančnej </w:t>
        </w:r>
      </w:ins>
      <w:r w:rsidRPr="006852E9">
        <w:t>ko</w:t>
      </w:r>
      <w:r>
        <w:t>ntroly ŽoP pred jej preplatením.</w:t>
      </w:r>
    </w:p>
  </w:footnote>
  <w:footnote w:id="5">
    <w:p w:rsidR="006605F7" w:rsidRDefault="006605F7" w:rsidP="00230B5A">
      <w:pPr>
        <w:pStyle w:val="Textpoznmkypodiarou"/>
        <w:rPr>
          <w:ins w:id="410" w:author="Gombosová Erika" w:date="2015-12-11T08:43:00Z"/>
        </w:rPr>
      </w:pPr>
      <w:ins w:id="411" w:author="Gombosová Erika" w:date="2015-12-11T08:43:00Z">
        <w:r>
          <w:rPr>
            <w:rStyle w:val="Odkaznapoznmkupodiarou"/>
          </w:rPr>
          <w:footnoteRef/>
        </w:r>
        <w:r>
          <w:t xml:space="preserve"> </w:t>
        </w:r>
        <w:r w:rsidRPr="0043575B">
          <w:t xml:space="preserve">RO uvedie meno, priezvisko a pozíciu </w:t>
        </w:r>
        <w:r>
          <w:t xml:space="preserve">všetkých zamestnancov, ktorí danú kontrolu vykonali okrem </w:t>
        </w:r>
      </w:ins>
      <w:ins w:id="412" w:author="Gombosová Erika" w:date="2015-12-11T09:27:00Z">
        <w:r>
          <w:t xml:space="preserve">štatutárneho orgánu alebo ním určeného </w:t>
        </w:r>
        <w:r w:rsidRPr="00744A1E">
          <w:t>vedúceho zamestnanca</w:t>
        </w:r>
      </w:ins>
      <w:ins w:id="413" w:author="Gombosová Erika" w:date="2015-12-11T08:43:00Z">
        <w:r>
          <w:t>.</w:t>
        </w:r>
      </w:ins>
      <w:ins w:id="414" w:author="Gombosová Erika" w:date="2015-12-11T09:33:00Z">
        <w:r w:rsidRPr="00743A67">
          <w:t xml:space="preserve"> </w:t>
        </w:r>
        <w:r>
          <w:t>Každý zamestnanec sa uvedie osobitne.</w:t>
        </w:r>
      </w:ins>
    </w:p>
  </w:footnote>
  <w:footnote w:id="6">
    <w:p w:rsidR="006605F7" w:rsidRDefault="006605F7" w:rsidP="00230B5A">
      <w:pPr>
        <w:pStyle w:val="Textpoznmkypodiarou"/>
        <w:rPr>
          <w:ins w:id="448" w:author="Gombosová Erika" w:date="2015-12-11T08:43:00Z"/>
        </w:rPr>
      </w:pPr>
      <w:ins w:id="449" w:author="Gombosová Erika" w:date="2015-12-11T08:43:00Z">
        <w:r>
          <w:rPr>
            <w:rStyle w:val="Odkaznapoznmkupodiarou"/>
          </w:rPr>
          <w:footnoteRef/>
        </w:r>
        <w:r>
          <w:t xml:space="preserve"> </w:t>
        </w:r>
        <w:r w:rsidRPr="00744A1E">
          <w:t xml:space="preserve">RO uvedie meno, priezvisko a pozíciu </w:t>
        </w:r>
        <w:r>
          <w:t xml:space="preserve">štatutárneho orgánu alebo ním určeného </w:t>
        </w:r>
        <w:r w:rsidRPr="00744A1E">
          <w:t>vedúceho zamestnanca.</w:t>
        </w:r>
      </w:ins>
    </w:p>
  </w:footnote>
  <w:footnote w:id="7">
    <w:p w:rsidR="006605F7" w:rsidDel="00BA7C1B" w:rsidRDefault="006605F7" w:rsidP="00AB4B75">
      <w:pPr>
        <w:pStyle w:val="Textpoznmkypodiarou"/>
        <w:rPr>
          <w:del w:id="487" w:author="Gombosová Erika" w:date="2015-12-11T08:44:00Z"/>
        </w:rPr>
      </w:pPr>
      <w:del w:id="488" w:author="Gombosová Erika" w:date="2015-12-11T08:44:00Z">
        <w:r w:rsidDel="00BA7C1B">
          <w:rPr>
            <w:rStyle w:val="Odkaznapoznmkupodiarou"/>
          </w:rPr>
          <w:footnoteRef/>
        </w:r>
        <w:r w:rsidDel="00BA7C1B">
          <w:delText xml:space="preserve"> </w:delText>
        </w:r>
        <w:r w:rsidRPr="0043575B" w:rsidDel="00BA7C1B">
          <w:delText>RO uvedie meno, priezvisko a pozíciu všetkých zamestnancov, ktorí danú kontrolu vykonali okrem vedúceho zamestnanca uvedeného nižšie.</w:delText>
        </w:r>
      </w:del>
    </w:p>
  </w:footnote>
  <w:footnote w:id="8">
    <w:p w:rsidR="006605F7" w:rsidDel="00BA7C1B" w:rsidRDefault="006605F7" w:rsidP="00F67358">
      <w:pPr>
        <w:pStyle w:val="Textpoznmkypodiarou"/>
        <w:rPr>
          <w:del w:id="526" w:author="Gombosová Erika" w:date="2015-12-11T08:44:00Z"/>
        </w:rPr>
      </w:pPr>
      <w:del w:id="527" w:author="Gombosová Erika" w:date="2015-12-11T08:44:00Z">
        <w:r w:rsidDel="00BA7C1B">
          <w:rPr>
            <w:rStyle w:val="Odkaznapoznmkupodiarou"/>
          </w:rPr>
          <w:footnoteRef/>
        </w:r>
        <w:r w:rsidDel="00BA7C1B">
          <w:delText xml:space="preserve"> </w:delText>
        </w:r>
        <w:r w:rsidRPr="00744A1E" w:rsidDel="00BA7C1B">
          <w:delText>RO uvedie meno, priezvisko a pozíciu vedúceho zamestnanca.</w:delText>
        </w:r>
      </w:del>
    </w:p>
  </w:footnote>
  <w:footnote w:id="9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 xml:space="preserve">RO </w:t>
      </w:r>
      <w:r>
        <w:t>je povinný použiť daný KZ pri kontrole projektu vykonanej formou</w:t>
      </w:r>
      <w:r w:rsidRPr="006852E9">
        <w:t xml:space="preserve"> administratívnej </w:t>
      </w:r>
      <w:ins w:id="564" w:author="Gombosová Erika" w:date="2015-12-15T17:54:00Z">
        <w:r>
          <w:t xml:space="preserve">finančnej </w:t>
        </w:r>
      </w:ins>
      <w:r w:rsidRPr="006852E9">
        <w:t>kontroly ŽoP pred jej zúčtovaním</w:t>
      </w:r>
      <w:r>
        <w:t>.</w:t>
      </w:r>
    </w:p>
  </w:footnote>
  <w:footnote w:id="10">
    <w:p w:rsidR="006605F7" w:rsidRDefault="006605F7" w:rsidP="001F1F4D">
      <w:pPr>
        <w:pStyle w:val="Textpoznmkypodiarou"/>
        <w:rPr>
          <w:ins w:id="634" w:author="Gombosová Erika" w:date="2015-12-11T08:46:00Z"/>
        </w:rPr>
      </w:pPr>
      <w:ins w:id="635" w:author="Gombosová Erika" w:date="2015-12-11T08:46:00Z">
        <w:r>
          <w:rPr>
            <w:rStyle w:val="Odkaznapoznmkupodiarou"/>
          </w:rPr>
          <w:footnoteRef/>
        </w:r>
        <w:r>
          <w:t xml:space="preserve"> </w:t>
        </w:r>
        <w:r w:rsidRPr="0043575B">
          <w:t xml:space="preserve">RO uvedie meno, priezvisko a pozíciu </w:t>
        </w:r>
        <w:r>
          <w:t xml:space="preserve">všetkých zamestnancov, ktorí danú kontrolu vykonali okrem </w:t>
        </w:r>
      </w:ins>
      <w:ins w:id="636" w:author="Gombosová Erika" w:date="2015-12-11T09:27:00Z">
        <w:r>
          <w:t xml:space="preserve">štatutárneho orgánu alebo ním určeného </w:t>
        </w:r>
        <w:r w:rsidRPr="00744A1E">
          <w:t>vedúceho zamestnanca</w:t>
        </w:r>
      </w:ins>
      <w:ins w:id="637" w:author="Gombosová Erika" w:date="2015-12-11T08:46:00Z">
        <w:r>
          <w:t>.</w:t>
        </w:r>
      </w:ins>
      <w:ins w:id="638" w:author="Gombosová Erika" w:date="2015-12-11T09:33:00Z">
        <w:r w:rsidRPr="00743A67">
          <w:t xml:space="preserve"> </w:t>
        </w:r>
        <w:r>
          <w:t>Každý zamestnanec sa uvedie osobitne.</w:t>
        </w:r>
      </w:ins>
    </w:p>
  </w:footnote>
  <w:footnote w:id="11">
    <w:p w:rsidR="006605F7" w:rsidRDefault="006605F7" w:rsidP="001F1F4D">
      <w:pPr>
        <w:pStyle w:val="Textpoznmkypodiarou"/>
        <w:rPr>
          <w:ins w:id="657" w:author="Gombosová Erika" w:date="2015-12-11T08:46:00Z"/>
        </w:rPr>
      </w:pPr>
      <w:ins w:id="658" w:author="Gombosová Erika" w:date="2015-12-11T08:46:00Z">
        <w:r>
          <w:rPr>
            <w:rStyle w:val="Odkaznapoznmkupodiarou"/>
          </w:rPr>
          <w:footnoteRef/>
        </w:r>
        <w:r>
          <w:t xml:space="preserve"> </w:t>
        </w:r>
        <w:r w:rsidRPr="00744A1E">
          <w:t xml:space="preserve">RO uvedie meno, priezvisko a pozíciu </w:t>
        </w:r>
        <w:r>
          <w:t xml:space="preserve">štatutárneho orgánu alebo ním určeného </w:t>
        </w:r>
        <w:r w:rsidRPr="00744A1E">
          <w:t>vedúceho zamestnanca.</w:t>
        </w:r>
      </w:ins>
    </w:p>
  </w:footnote>
  <w:footnote w:id="12">
    <w:p w:rsidR="006605F7" w:rsidDel="001F1F4D" w:rsidRDefault="006605F7" w:rsidP="00037BF1">
      <w:pPr>
        <w:pStyle w:val="Textpoznmkypodiarou"/>
        <w:rPr>
          <w:del w:id="677" w:author="Gombosová Erika" w:date="2015-12-11T08:47:00Z"/>
        </w:rPr>
      </w:pPr>
      <w:del w:id="678" w:author="Gombosová Erika" w:date="2015-12-11T08:47:00Z">
        <w:r w:rsidDel="001F1F4D">
          <w:rPr>
            <w:rStyle w:val="Odkaznapoznmkupodiarou"/>
          </w:rPr>
          <w:footnoteRef/>
        </w:r>
        <w:r w:rsidDel="001F1F4D">
          <w:delText xml:space="preserve"> </w:delText>
        </w:r>
        <w:r w:rsidRPr="0043575B" w:rsidDel="001F1F4D">
          <w:delText>RO uvedie meno, priezvisko a pozíciu všetkých zamestnancov, ktorí danú kontrolu vykonali okrem vedúceho zamestnanca uvedeného nižšie.</w:delText>
        </w:r>
      </w:del>
    </w:p>
  </w:footnote>
  <w:footnote w:id="13">
    <w:p w:rsidR="006605F7" w:rsidDel="001F1F4D" w:rsidRDefault="006605F7" w:rsidP="00B660B0">
      <w:pPr>
        <w:pStyle w:val="Textpoznmkypodiarou"/>
        <w:rPr>
          <w:del w:id="696" w:author="Gombosová Erika" w:date="2015-12-11T08:47:00Z"/>
        </w:rPr>
      </w:pPr>
      <w:del w:id="697" w:author="Gombosová Erika" w:date="2015-12-11T08:47:00Z">
        <w:r w:rsidDel="001F1F4D">
          <w:rPr>
            <w:rStyle w:val="Odkaznapoznmkupodiarou"/>
          </w:rPr>
          <w:footnoteRef/>
        </w:r>
        <w:r w:rsidDel="001F1F4D">
          <w:delText xml:space="preserve"> </w:delText>
        </w:r>
        <w:r w:rsidRPr="00744A1E" w:rsidDel="001F1F4D">
          <w:delText>RO uvedie meno, priezvisko a pozíciu vedúceho zamestnanca.</w:delText>
        </w:r>
      </w:del>
    </w:p>
  </w:footnote>
  <w:footnote w:id="14">
    <w:p w:rsidR="006605F7" w:rsidRDefault="006605F7" w:rsidP="00F426C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povinný použiť daný KZ pri všetkých formách kontroly projektu okrem kontroly projektu vykonanej </w:t>
      </w:r>
      <w:r w:rsidRPr="00E01EB8">
        <w:t>formou administratívnej</w:t>
      </w:r>
      <w:ins w:id="711" w:author="Gombosová Erika" w:date="2015-12-15T17:51:00Z">
        <w:r w:rsidRPr="007A13BD">
          <w:t xml:space="preserve"> finančnej</w:t>
        </w:r>
      </w:ins>
      <w:r w:rsidRPr="00E01EB8">
        <w:t xml:space="preserve"> kontroly ŽoP pred jej</w:t>
      </w:r>
      <w:r>
        <w:t xml:space="preserve"> preplatením/zúčtovaním.</w:t>
      </w:r>
    </w:p>
  </w:footnote>
  <w:footnote w:id="15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Túto časť vypĺňa RO iba v prípade kontroly ŽoP po jej preplatení/zúčtovaní.</w:t>
      </w:r>
    </w:p>
  </w:footnote>
  <w:footnote w:id="16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Ponechať relevantné.</w:t>
      </w:r>
    </w:p>
  </w:footnote>
  <w:footnote w:id="17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01CEC">
        <w:t xml:space="preserve">RO je oprávnený zvoliť si </w:t>
      </w:r>
      <w:r>
        <w:t xml:space="preserve">daný </w:t>
      </w:r>
      <w:r w:rsidRPr="00A01CEC">
        <w:t>predmet kontrol</w:t>
      </w:r>
      <w:r>
        <w:t>y</w:t>
      </w:r>
      <w:r w:rsidRPr="00A01CEC">
        <w:t xml:space="preserve"> </w:t>
      </w:r>
      <w:r>
        <w:t>l</w:t>
      </w:r>
      <w:r w:rsidRPr="00A01CEC">
        <w:t xml:space="preserve">en v prípade, ak je kontrola vykonávaná formou </w:t>
      </w:r>
      <w:ins w:id="713" w:author="Gombosová Erika" w:date="2015-12-15T17:51:00Z">
        <w:r>
          <w:t xml:space="preserve">finančnej </w:t>
        </w:r>
      </w:ins>
      <w:r w:rsidRPr="00A01CEC">
        <w:t>kontroly na mieste.</w:t>
      </w:r>
    </w:p>
  </w:footnote>
  <w:footnote w:id="18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C28EE">
        <w:t xml:space="preserve">RO je oprávnený zvoliť si daný predmet kontroly len v prípade, ak je kontrola vykonávaná formou </w:t>
      </w:r>
      <w:ins w:id="715" w:author="Gombosová Erika" w:date="2016-01-07T15:02:00Z">
        <w:r>
          <w:t xml:space="preserve">finančnej </w:t>
        </w:r>
      </w:ins>
      <w:r w:rsidRPr="00FC28EE">
        <w:t>kontroly na mieste.</w:t>
      </w:r>
    </w:p>
  </w:footnote>
  <w:footnote w:id="19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Ponechať relevantné.</w:t>
      </w:r>
    </w:p>
  </w:footnote>
  <w:footnote w:id="20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RO je oprávnený zvoliť si predmetný kontrolný zoznam len v prípade, ak je kontrola vykonávaná formou </w:t>
      </w:r>
      <w:ins w:id="721" w:author="Gombosová Erika" w:date="2015-12-15T17:52:00Z">
        <w:r>
          <w:t xml:space="preserve">finančnej </w:t>
        </w:r>
      </w:ins>
      <w:r>
        <w:t>kontroly na mieste.</w:t>
      </w:r>
    </w:p>
  </w:footnote>
  <w:footnote w:id="21">
    <w:p w:rsidR="006605F7" w:rsidRDefault="006605F7">
      <w:pPr>
        <w:pStyle w:val="Textpoznmkypodiarou"/>
      </w:pPr>
      <w:ins w:id="788" w:author="Gombosová Erika" w:date="2016-01-08T09:32:00Z">
        <w:r>
          <w:rPr>
            <w:rStyle w:val="Odkaznapoznmkupodiarou"/>
          </w:rPr>
          <w:footnoteRef/>
        </w:r>
        <w:r>
          <w:t xml:space="preserve"> V čase potreby </w:t>
        </w:r>
      </w:ins>
      <w:ins w:id="789" w:author="Gombosová Erika" w:date="2016-01-08T09:36:00Z">
        <w:r>
          <w:t xml:space="preserve">aktivity/aktivít </w:t>
        </w:r>
      </w:ins>
      <w:ins w:id="790" w:author="Gombosová Erika" w:date="2016-01-08T09:32:00Z">
        <w:r>
          <w:t>projektu.</w:t>
        </w:r>
      </w:ins>
    </w:p>
  </w:footnote>
  <w:footnote w:id="22">
    <w:p w:rsidR="006605F7" w:rsidRDefault="006605F7">
      <w:pPr>
        <w:pStyle w:val="Textpoznmkypodiarou"/>
      </w:pPr>
      <w:ins w:id="793" w:author="Gombosová Erika" w:date="2016-01-08T09:33:00Z">
        <w:r>
          <w:rPr>
            <w:rStyle w:val="Odkaznapoznmkupodiarou"/>
          </w:rPr>
          <w:footnoteRef/>
        </w:r>
        <w:r>
          <w:t xml:space="preserve"> V množstve nevyhnut</w:t>
        </w:r>
      </w:ins>
      <w:ins w:id="794" w:author="Gombosová Erika" w:date="2016-01-08T09:34:00Z">
        <w:r>
          <w:t xml:space="preserve">om pre </w:t>
        </w:r>
      </w:ins>
      <w:ins w:id="795" w:author="Gombosová Erika" w:date="2016-01-08T09:35:00Z">
        <w:r>
          <w:t>potrebu zrealizovania aktivity/</w:t>
        </w:r>
      </w:ins>
      <w:ins w:id="796" w:author="Gombosová Erika" w:date="2016-01-08T09:36:00Z">
        <w:r>
          <w:t xml:space="preserve">aktivít </w:t>
        </w:r>
      </w:ins>
      <w:ins w:id="797" w:author="Gombosová Erika" w:date="2016-01-08T09:35:00Z">
        <w:r>
          <w:t>projekt</w:t>
        </w:r>
      </w:ins>
      <w:ins w:id="798" w:author="Gombosová Erika" w:date="2016-01-08T09:36:00Z">
        <w:r>
          <w:t>u</w:t>
        </w:r>
      </w:ins>
      <w:ins w:id="799" w:author="Gombosová Erika" w:date="2016-01-08T09:35:00Z">
        <w:r>
          <w:t>.</w:t>
        </w:r>
      </w:ins>
    </w:p>
  </w:footnote>
  <w:footnote w:id="23">
    <w:p w:rsidR="006605F7" w:rsidRDefault="006605F7">
      <w:pPr>
        <w:pStyle w:val="Textpoznmkypodiarou"/>
      </w:pPr>
      <w:ins w:id="802" w:author="Gombosová Erika" w:date="2016-01-08T09:36:00Z">
        <w:r>
          <w:rPr>
            <w:rStyle w:val="Odkaznapoznmkupodiarou"/>
          </w:rPr>
          <w:footnoteRef/>
        </w:r>
        <w:r>
          <w:t xml:space="preserve"> V kvalite nevyhnutnej </w:t>
        </w:r>
      </w:ins>
      <w:ins w:id="803" w:author="Gombosová Erika" w:date="2016-01-08T09:40:00Z">
        <w:r>
          <w:t>pre</w:t>
        </w:r>
      </w:ins>
      <w:ins w:id="804" w:author="Gombosová Erika" w:date="2016-01-08T09:37:00Z">
        <w:r>
          <w:t> </w:t>
        </w:r>
      </w:ins>
      <w:ins w:id="805" w:author="Gombosová Erika" w:date="2016-01-08T09:36:00Z">
        <w:r>
          <w:t xml:space="preserve">úspešné </w:t>
        </w:r>
      </w:ins>
      <w:ins w:id="806" w:author="Gombosová Erika" w:date="2016-01-08T09:37:00Z">
        <w:r>
          <w:t>zrealizovani</w:t>
        </w:r>
      </w:ins>
      <w:ins w:id="807" w:author="Gombosová Erika" w:date="2016-01-08T09:40:00Z">
        <w:r>
          <w:t>e</w:t>
        </w:r>
      </w:ins>
      <w:ins w:id="808" w:author="Gombosová Erika" w:date="2016-01-08T09:37:00Z">
        <w:r>
          <w:t xml:space="preserve"> aktivity/aktivít projektu</w:t>
        </w:r>
      </w:ins>
      <w:ins w:id="809" w:author="Gombosová Erika" w:date="2016-01-08T09:38:00Z">
        <w:r>
          <w:t xml:space="preserve">, resp. </w:t>
        </w:r>
      </w:ins>
      <w:ins w:id="810" w:author="Gombosová Erika" w:date="2016-01-08T09:37:00Z">
        <w:r>
          <w:t>užívani</w:t>
        </w:r>
      </w:ins>
      <w:ins w:id="811" w:author="Gombosová Erika" w:date="2016-01-08T09:48:00Z">
        <w:r>
          <w:t>e</w:t>
        </w:r>
      </w:ins>
      <w:ins w:id="812" w:author="Gombosová Erika" w:date="2016-01-08T09:37:00Z">
        <w:r>
          <w:t xml:space="preserve"> výsledkov projektu.</w:t>
        </w:r>
      </w:ins>
    </w:p>
  </w:footnote>
  <w:footnote w:id="24">
    <w:p w:rsidR="006605F7" w:rsidRDefault="006605F7">
      <w:pPr>
        <w:pStyle w:val="Textpoznmkypodiarou"/>
      </w:pPr>
      <w:ins w:id="979" w:author="Gombosová Erika" w:date="2015-11-30T13:30:00Z">
        <w:r>
          <w:rPr>
            <w:rStyle w:val="Odkaznapoznmkupodiarou"/>
          </w:rPr>
          <w:footnoteRef/>
        </w:r>
        <w:r>
          <w:t xml:space="preserve"> RO môže rozhodnúť, že za oprávnené výdavky budú pokladané ako alternatíva - odpisy, pričom kumulovaná výška odpisov nesmie presiahnuť reálnu úhradu splátok zodpovedajúcej časti vstupnej ceny.</w:t>
        </w:r>
      </w:ins>
    </w:p>
  </w:footnote>
  <w:footnote w:id="25">
    <w:p w:rsidR="006605F7" w:rsidRDefault="006605F7" w:rsidP="001456C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A20CF">
        <w:t>RO je oprávnený zvoliť si predmetný kontrolný zoznam len v prípade, ak je kontrola vykonávaná formou kontroly na mieste.</w:t>
      </w:r>
    </w:p>
  </w:footnote>
  <w:footnote w:id="26">
    <w:p w:rsidR="006605F7" w:rsidRDefault="006605F7" w:rsidP="001456C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povinný túto časť vyplniť pri každom KZ, t.j. bez ohľadu na vybraný predmet kontroly.</w:t>
      </w:r>
    </w:p>
  </w:footnote>
  <w:footnote w:id="27">
    <w:p w:rsidR="006605F7" w:rsidRDefault="006605F7" w:rsidP="00F225BE">
      <w:pPr>
        <w:pStyle w:val="Textpoznmkypodiarou"/>
        <w:rPr>
          <w:ins w:id="1126" w:author="Gombosová Erika" w:date="2015-12-11T09:18:00Z"/>
        </w:rPr>
      </w:pPr>
      <w:ins w:id="1127" w:author="Gombosová Erika" w:date="2015-12-11T09:18:00Z">
        <w:r>
          <w:rPr>
            <w:rStyle w:val="Odkaznapoznmkupodiarou"/>
          </w:rPr>
          <w:footnoteRef/>
        </w:r>
        <w:r>
          <w:t xml:space="preserve"> </w:t>
        </w:r>
        <w:r w:rsidRPr="0043575B">
          <w:t xml:space="preserve">RO uvedie meno, priezvisko a pozíciu </w:t>
        </w:r>
        <w:r>
          <w:t xml:space="preserve">všetkých zamestnancov, ktorí danú kontrolu vykonali okrem </w:t>
        </w:r>
      </w:ins>
      <w:ins w:id="1128" w:author="Gombosová Erika" w:date="2015-12-11T09:28:00Z">
        <w:r>
          <w:t xml:space="preserve">štatutárneho orgánu alebo ním určeného </w:t>
        </w:r>
        <w:r w:rsidRPr="00744A1E">
          <w:t>vedúceho zamestnanca</w:t>
        </w:r>
      </w:ins>
      <w:ins w:id="1129" w:author="Gombosová Erika" w:date="2016-01-13T12:57:00Z">
        <w:r>
          <w:t xml:space="preserve">/vedúceho kontrolnej skupiny </w:t>
        </w:r>
      </w:ins>
      <w:ins w:id="1130" w:author="Gombosová Erika" w:date="2016-01-13T12:58:00Z">
        <w:r>
          <w:t>uveden</w:t>
        </w:r>
      </w:ins>
      <w:ins w:id="1131" w:author="Gombosová Erika" w:date="2016-01-13T13:14:00Z">
        <w:r>
          <w:t>ého</w:t>
        </w:r>
      </w:ins>
      <w:ins w:id="1132" w:author="Gombosová Erika" w:date="2016-01-13T12:57:00Z">
        <w:r>
          <w:t xml:space="preserve"> </w:t>
        </w:r>
      </w:ins>
      <w:ins w:id="1133" w:author="Gombosová Erika" w:date="2016-01-13T12:58:00Z">
        <w:r>
          <w:t>nižšie</w:t>
        </w:r>
      </w:ins>
      <w:ins w:id="1134" w:author="Gombosová Erika" w:date="2015-12-11T09:18:00Z">
        <w:r>
          <w:t>.</w:t>
        </w:r>
      </w:ins>
      <w:ins w:id="1135" w:author="Gombosová Erika" w:date="2015-12-11T09:32:00Z">
        <w:r>
          <w:t xml:space="preserve"> Každý zamestnanec sa uvedie osobitne.</w:t>
        </w:r>
      </w:ins>
    </w:p>
  </w:footnote>
  <w:footnote w:id="28">
    <w:p w:rsidR="006605F7" w:rsidRDefault="006605F7" w:rsidP="00F225BE">
      <w:pPr>
        <w:pStyle w:val="Textpoznmkypodiarou"/>
        <w:rPr>
          <w:ins w:id="1169" w:author="Gombosová Erika" w:date="2015-12-11T09:18:00Z"/>
        </w:rPr>
      </w:pPr>
      <w:ins w:id="1170" w:author="Gombosová Erika" w:date="2015-12-11T09:18:00Z">
        <w:r>
          <w:rPr>
            <w:rStyle w:val="Odkaznapoznmkupodiarou"/>
          </w:rPr>
          <w:footnoteRef/>
        </w:r>
        <w:r>
          <w:t xml:space="preserve"> </w:t>
        </w:r>
      </w:ins>
      <w:ins w:id="1171" w:author="Gombosová Erika" w:date="2016-01-13T12:58:00Z">
        <w:r>
          <w:t xml:space="preserve">V prípade, ak je kontrola vykonávaná formou administratívnej finančnej kontroly, </w:t>
        </w:r>
      </w:ins>
      <w:ins w:id="1172" w:author="Gombosová Erika" w:date="2015-12-11T09:18:00Z">
        <w:r w:rsidRPr="00744A1E">
          <w:t xml:space="preserve">RO uvedie meno, priezvisko a pozíciu </w:t>
        </w:r>
        <w:r>
          <w:t xml:space="preserve">štatutárneho orgánu alebo ním určeného </w:t>
        </w:r>
        <w:r w:rsidRPr="00744A1E">
          <w:t>vedúceho zamestnanca.</w:t>
        </w:r>
      </w:ins>
      <w:ins w:id="1173" w:author="Gombosová Erika" w:date="2016-01-13T12:59:00Z">
        <w:r>
          <w:t xml:space="preserve"> V prípade, ak je kontrola vykonávaná formou finančnej kontroly na mieste, RO uvedie meno, priezvisko a pozíciu vedúceho kontrolnej skupiny.</w:t>
        </w:r>
      </w:ins>
    </w:p>
  </w:footnote>
  <w:footnote w:id="29">
    <w:p w:rsidR="006605F7" w:rsidDel="00F225BE" w:rsidRDefault="006605F7" w:rsidP="00F426CF">
      <w:pPr>
        <w:pStyle w:val="Textpoznmkypodiarou"/>
        <w:rPr>
          <w:del w:id="1201" w:author="Gombosová Erika" w:date="2015-12-11T09:21:00Z"/>
        </w:rPr>
      </w:pPr>
      <w:del w:id="1202" w:author="Gombosová Erika" w:date="2015-12-11T09:21:00Z">
        <w:r w:rsidDel="00F225BE">
          <w:rPr>
            <w:rStyle w:val="Odkaznapoznmkupodiarou"/>
          </w:rPr>
          <w:footnoteRef/>
        </w:r>
        <w:r w:rsidDel="00F225BE">
          <w:delText xml:space="preserve"> </w:delText>
        </w:r>
        <w:r w:rsidRPr="0043575B" w:rsidDel="00F225BE">
          <w:delText>RO uvedie meno, priezvisko a pozíciu všetkých zamestnancov, ktorí danú kontrolu vykonali okrem vedúceho zamestnanca</w:delText>
        </w:r>
        <w:r w:rsidDel="00F225BE">
          <w:delText>/vedúceho kontrolnej skupiny</w:delText>
        </w:r>
        <w:r w:rsidRPr="0043575B" w:rsidDel="00F225BE">
          <w:delText xml:space="preserve"> uvedeného nižšie.</w:delText>
        </w:r>
      </w:del>
    </w:p>
  </w:footnote>
  <w:footnote w:id="30">
    <w:p w:rsidR="006605F7" w:rsidDel="00F225BE" w:rsidRDefault="006605F7" w:rsidP="00F426CF">
      <w:pPr>
        <w:pStyle w:val="Textpoznmkypodiarou"/>
        <w:jc w:val="both"/>
        <w:rPr>
          <w:del w:id="1233" w:author="Gombosová Erika" w:date="2015-12-11T09:21:00Z"/>
        </w:rPr>
      </w:pPr>
      <w:del w:id="1234" w:author="Gombosová Erika" w:date="2015-12-11T09:21:00Z">
        <w:r w:rsidDel="00F225BE">
          <w:rPr>
            <w:rStyle w:val="Odkaznapoznmkupodiarou"/>
          </w:rPr>
          <w:footnoteRef/>
        </w:r>
        <w:r w:rsidDel="00F225BE">
          <w:delText xml:space="preserve"> V prípade, ak je kontrola vykonávaná formou administratívnej </w:delText>
        </w:r>
      </w:del>
      <w:ins w:id="1235" w:author="Gombosová Erika" w:date="2015-11-30T14:26:00Z">
        <w:del w:id="1236" w:author="Gombosová Erika" w:date="2015-12-11T09:21:00Z">
          <w:r w:rsidDel="00F225BE">
            <w:delText xml:space="preserve">finančnej </w:delText>
          </w:r>
        </w:del>
      </w:ins>
      <w:del w:id="1237" w:author="Gombosová Erika" w:date="2015-12-11T09:21:00Z">
        <w:r w:rsidDel="00F225BE">
          <w:delText xml:space="preserve">kontroly, RO uvedie meno, priezvisko a pozíciu vedúceho zamestnanca. Ak je kontrola vykonávaná formou </w:delText>
        </w:r>
      </w:del>
      <w:ins w:id="1238" w:author="Gombosová Erika" w:date="2015-11-30T14:27:00Z">
        <w:del w:id="1239" w:author="Gombosová Erika" w:date="2015-12-11T09:21:00Z">
          <w:r w:rsidDel="00F225BE">
            <w:delText xml:space="preserve">finančnej </w:delText>
          </w:r>
        </w:del>
      </w:ins>
      <w:del w:id="1240" w:author="Gombosová Erika" w:date="2015-12-11T09:21:00Z">
        <w:r w:rsidDel="00F225BE">
          <w:delText>kontroly na mieste, RO uvedie meno, priezvisko a pozíciu vedúceho kontrolnej skupiny.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5F7" w:rsidRDefault="006605F7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23E49E" wp14:editId="5F0657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1B48C1F52494165A6D7576355F76155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6605F7" w:rsidRDefault="006605F7" w:rsidP="00462A91">
        <w:pPr>
          <w:pStyle w:val="Hlavika"/>
          <w:jc w:val="right"/>
        </w:pPr>
        <w:del w:id="1262" w:author="Tibor Barna" w:date="2016-02-11T11:12:00Z">
          <w:r w:rsidDel="00285964">
            <w:rPr>
              <w:szCs w:val="20"/>
            </w:rPr>
            <w:delText>17.12.2014</w:delText>
          </w:r>
        </w:del>
        <w:ins w:id="1263" w:author="Gombosová Erika" w:date="2015-12-02T09:29:00Z">
          <w:del w:id="1264" w:author="Tibor Barna" w:date="2016-02-11T11:12:00Z">
            <w:r w:rsidDel="00285964">
              <w:rPr>
                <w:szCs w:val="20"/>
              </w:rPr>
              <w:delText>01.01.2016</w:delText>
            </w:r>
          </w:del>
        </w:ins>
        <w:ins w:id="1265" w:author="Tibor Barna" w:date="2016-02-11T11:12:00Z">
          <w:r w:rsidR="00285964">
            <w:rPr>
              <w:szCs w:val="20"/>
            </w:rPr>
            <w:t>11.02.2016</w:t>
          </w:r>
        </w:ins>
      </w:p>
    </w:sdtContent>
  </w:sdt>
  <w:p w:rsidR="006605F7" w:rsidRDefault="006605F7" w:rsidP="00627EA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4C97"/>
    <w:rsid w:val="00024BB9"/>
    <w:rsid w:val="00037BF1"/>
    <w:rsid w:val="00050728"/>
    <w:rsid w:val="000540CE"/>
    <w:rsid w:val="00055115"/>
    <w:rsid w:val="00066955"/>
    <w:rsid w:val="00071088"/>
    <w:rsid w:val="00071CD7"/>
    <w:rsid w:val="00074384"/>
    <w:rsid w:val="00081BD0"/>
    <w:rsid w:val="00087560"/>
    <w:rsid w:val="00093C2F"/>
    <w:rsid w:val="000A328A"/>
    <w:rsid w:val="000D298C"/>
    <w:rsid w:val="000D6B86"/>
    <w:rsid w:val="000E2AA4"/>
    <w:rsid w:val="000F5073"/>
    <w:rsid w:val="001053C7"/>
    <w:rsid w:val="001147BD"/>
    <w:rsid w:val="00116F61"/>
    <w:rsid w:val="00137ED6"/>
    <w:rsid w:val="001456C1"/>
    <w:rsid w:val="0014641E"/>
    <w:rsid w:val="0015233E"/>
    <w:rsid w:val="001658C2"/>
    <w:rsid w:val="001660C6"/>
    <w:rsid w:val="00173917"/>
    <w:rsid w:val="00180EA1"/>
    <w:rsid w:val="001873B5"/>
    <w:rsid w:val="001A14F5"/>
    <w:rsid w:val="001A1A53"/>
    <w:rsid w:val="001A40CE"/>
    <w:rsid w:val="001B12DC"/>
    <w:rsid w:val="001B27DA"/>
    <w:rsid w:val="001B6E9F"/>
    <w:rsid w:val="001C513F"/>
    <w:rsid w:val="001D4B25"/>
    <w:rsid w:val="001E5462"/>
    <w:rsid w:val="001F0193"/>
    <w:rsid w:val="001F1F4D"/>
    <w:rsid w:val="001F7B0D"/>
    <w:rsid w:val="0020682C"/>
    <w:rsid w:val="002259C4"/>
    <w:rsid w:val="00225A05"/>
    <w:rsid w:val="00230B5A"/>
    <w:rsid w:val="00246970"/>
    <w:rsid w:val="00247599"/>
    <w:rsid w:val="00256687"/>
    <w:rsid w:val="00267AF2"/>
    <w:rsid w:val="00274479"/>
    <w:rsid w:val="002757DA"/>
    <w:rsid w:val="002816D8"/>
    <w:rsid w:val="00285964"/>
    <w:rsid w:val="00296E5E"/>
    <w:rsid w:val="002A1E17"/>
    <w:rsid w:val="002B7A90"/>
    <w:rsid w:val="002D65BD"/>
    <w:rsid w:val="002E387D"/>
    <w:rsid w:val="002E611C"/>
    <w:rsid w:val="002E7F32"/>
    <w:rsid w:val="002E7F66"/>
    <w:rsid w:val="00311B78"/>
    <w:rsid w:val="00314A6E"/>
    <w:rsid w:val="003215D7"/>
    <w:rsid w:val="003244EF"/>
    <w:rsid w:val="00331D22"/>
    <w:rsid w:val="00335274"/>
    <w:rsid w:val="003364CC"/>
    <w:rsid w:val="00344174"/>
    <w:rsid w:val="00355D65"/>
    <w:rsid w:val="0037670C"/>
    <w:rsid w:val="00386CBA"/>
    <w:rsid w:val="003935E9"/>
    <w:rsid w:val="003A67E1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7258"/>
    <w:rsid w:val="00410CF4"/>
    <w:rsid w:val="00410D30"/>
    <w:rsid w:val="00413821"/>
    <w:rsid w:val="00416E2D"/>
    <w:rsid w:val="00431EE0"/>
    <w:rsid w:val="00432DF1"/>
    <w:rsid w:val="0043575B"/>
    <w:rsid w:val="004445A9"/>
    <w:rsid w:val="004470FB"/>
    <w:rsid w:val="00462A91"/>
    <w:rsid w:val="00477B8E"/>
    <w:rsid w:val="00490AF9"/>
    <w:rsid w:val="00493F0A"/>
    <w:rsid w:val="004A0829"/>
    <w:rsid w:val="004B0762"/>
    <w:rsid w:val="004B42F8"/>
    <w:rsid w:val="004C1071"/>
    <w:rsid w:val="004C2ABA"/>
    <w:rsid w:val="004E2120"/>
    <w:rsid w:val="004E3ABD"/>
    <w:rsid w:val="004F613B"/>
    <w:rsid w:val="00503240"/>
    <w:rsid w:val="005122F6"/>
    <w:rsid w:val="00524261"/>
    <w:rsid w:val="0053124D"/>
    <w:rsid w:val="00541F6F"/>
    <w:rsid w:val="00541FF5"/>
    <w:rsid w:val="005775C2"/>
    <w:rsid w:val="005800C7"/>
    <w:rsid w:val="00580A58"/>
    <w:rsid w:val="00586129"/>
    <w:rsid w:val="00586FDB"/>
    <w:rsid w:val="00595875"/>
    <w:rsid w:val="005B333F"/>
    <w:rsid w:val="005B49EF"/>
    <w:rsid w:val="005D51B8"/>
    <w:rsid w:val="005E6EF4"/>
    <w:rsid w:val="005F0BA6"/>
    <w:rsid w:val="005F1C3F"/>
    <w:rsid w:val="005F5B71"/>
    <w:rsid w:val="00622D7A"/>
    <w:rsid w:val="00627EA3"/>
    <w:rsid w:val="006479DF"/>
    <w:rsid w:val="00657868"/>
    <w:rsid w:val="006605F7"/>
    <w:rsid w:val="00660DCB"/>
    <w:rsid w:val="006719A0"/>
    <w:rsid w:val="006852E9"/>
    <w:rsid w:val="00687102"/>
    <w:rsid w:val="00697B85"/>
    <w:rsid w:val="006A496E"/>
    <w:rsid w:val="006A5157"/>
    <w:rsid w:val="006A7DF2"/>
    <w:rsid w:val="006C3436"/>
    <w:rsid w:val="006C4317"/>
    <w:rsid w:val="006C4A7F"/>
    <w:rsid w:val="006C6A25"/>
    <w:rsid w:val="006D082A"/>
    <w:rsid w:val="006D3B82"/>
    <w:rsid w:val="006F15B4"/>
    <w:rsid w:val="007324A7"/>
    <w:rsid w:val="00734CF5"/>
    <w:rsid w:val="00743A67"/>
    <w:rsid w:val="00744A1E"/>
    <w:rsid w:val="0076414C"/>
    <w:rsid w:val="00765555"/>
    <w:rsid w:val="00766F2A"/>
    <w:rsid w:val="00771CC6"/>
    <w:rsid w:val="0077337C"/>
    <w:rsid w:val="00777F4F"/>
    <w:rsid w:val="0078017B"/>
    <w:rsid w:val="00782970"/>
    <w:rsid w:val="00794FDC"/>
    <w:rsid w:val="007A13BD"/>
    <w:rsid w:val="007A60EF"/>
    <w:rsid w:val="007C0184"/>
    <w:rsid w:val="007E1726"/>
    <w:rsid w:val="007F0D9A"/>
    <w:rsid w:val="00801225"/>
    <w:rsid w:val="00803014"/>
    <w:rsid w:val="00807413"/>
    <w:rsid w:val="008109A4"/>
    <w:rsid w:val="00815734"/>
    <w:rsid w:val="008205E0"/>
    <w:rsid w:val="00821013"/>
    <w:rsid w:val="00823107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806AC"/>
    <w:rsid w:val="00890458"/>
    <w:rsid w:val="008A1CF0"/>
    <w:rsid w:val="008A20CF"/>
    <w:rsid w:val="008A751A"/>
    <w:rsid w:val="008C271F"/>
    <w:rsid w:val="008D0F9C"/>
    <w:rsid w:val="008E18C8"/>
    <w:rsid w:val="008E627D"/>
    <w:rsid w:val="008F2627"/>
    <w:rsid w:val="008F66AE"/>
    <w:rsid w:val="0090110D"/>
    <w:rsid w:val="00903629"/>
    <w:rsid w:val="00905DFC"/>
    <w:rsid w:val="00911005"/>
    <w:rsid w:val="00911D80"/>
    <w:rsid w:val="00912362"/>
    <w:rsid w:val="0092115C"/>
    <w:rsid w:val="00926284"/>
    <w:rsid w:val="0093081E"/>
    <w:rsid w:val="00934596"/>
    <w:rsid w:val="009606FA"/>
    <w:rsid w:val="00977CF6"/>
    <w:rsid w:val="009836CF"/>
    <w:rsid w:val="009B421D"/>
    <w:rsid w:val="009E0DC8"/>
    <w:rsid w:val="00A01CEC"/>
    <w:rsid w:val="00A06BA2"/>
    <w:rsid w:val="00A06F34"/>
    <w:rsid w:val="00A144AE"/>
    <w:rsid w:val="00A20411"/>
    <w:rsid w:val="00A3288E"/>
    <w:rsid w:val="00A357CE"/>
    <w:rsid w:val="00A520FC"/>
    <w:rsid w:val="00A671EA"/>
    <w:rsid w:val="00A9254C"/>
    <w:rsid w:val="00A94B2A"/>
    <w:rsid w:val="00AA10AA"/>
    <w:rsid w:val="00AB4B75"/>
    <w:rsid w:val="00AB755C"/>
    <w:rsid w:val="00B12061"/>
    <w:rsid w:val="00B13427"/>
    <w:rsid w:val="00B1360B"/>
    <w:rsid w:val="00B214DD"/>
    <w:rsid w:val="00B315E9"/>
    <w:rsid w:val="00B4284E"/>
    <w:rsid w:val="00B45EAB"/>
    <w:rsid w:val="00B5079A"/>
    <w:rsid w:val="00B53B4A"/>
    <w:rsid w:val="00B61863"/>
    <w:rsid w:val="00B660B0"/>
    <w:rsid w:val="00B66BB6"/>
    <w:rsid w:val="00B713AF"/>
    <w:rsid w:val="00B86FC1"/>
    <w:rsid w:val="00B948E0"/>
    <w:rsid w:val="00BA13ED"/>
    <w:rsid w:val="00BA4376"/>
    <w:rsid w:val="00BA5095"/>
    <w:rsid w:val="00BA7C1B"/>
    <w:rsid w:val="00BA7DCF"/>
    <w:rsid w:val="00BB1C05"/>
    <w:rsid w:val="00BC3557"/>
    <w:rsid w:val="00BC4BAC"/>
    <w:rsid w:val="00BF4803"/>
    <w:rsid w:val="00BF4995"/>
    <w:rsid w:val="00C11731"/>
    <w:rsid w:val="00C13AF9"/>
    <w:rsid w:val="00C214B6"/>
    <w:rsid w:val="00C348A2"/>
    <w:rsid w:val="00C53567"/>
    <w:rsid w:val="00C56C00"/>
    <w:rsid w:val="00C6424B"/>
    <w:rsid w:val="00C6439D"/>
    <w:rsid w:val="00C71D0A"/>
    <w:rsid w:val="00C7625A"/>
    <w:rsid w:val="00C76F19"/>
    <w:rsid w:val="00C77B0D"/>
    <w:rsid w:val="00C92BF0"/>
    <w:rsid w:val="00CA208E"/>
    <w:rsid w:val="00CB33DE"/>
    <w:rsid w:val="00CB55BC"/>
    <w:rsid w:val="00CB5667"/>
    <w:rsid w:val="00CC1D6A"/>
    <w:rsid w:val="00CD3D13"/>
    <w:rsid w:val="00D05350"/>
    <w:rsid w:val="00D434C3"/>
    <w:rsid w:val="00D51CE3"/>
    <w:rsid w:val="00D5558B"/>
    <w:rsid w:val="00D61BB6"/>
    <w:rsid w:val="00D71A7B"/>
    <w:rsid w:val="00D71BDB"/>
    <w:rsid w:val="00D82C7F"/>
    <w:rsid w:val="00D86DA2"/>
    <w:rsid w:val="00D90CF6"/>
    <w:rsid w:val="00DB0798"/>
    <w:rsid w:val="00DB1B56"/>
    <w:rsid w:val="00DB3113"/>
    <w:rsid w:val="00DB798B"/>
    <w:rsid w:val="00DC187C"/>
    <w:rsid w:val="00DE2405"/>
    <w:rsid w:val="00E01EB8"/>
    <w:rsid w:val="00E52737"/>
    <w:rsid w:val="00E52D37"/>
    <w:rsid w:val="00E5416A"/>
    <w:rsid w:val="00E61D18"/>
    <w:rsid w:val="00E701EB"/>
    <w:rsid w:val="00E742C1"/>
    <w:rsid w:val="00E74EA1"/>
    <w:rsid w:val="00E7702D"/>
    <w:rsid w:val="00E90A2F"/>
    <w:rsid w:val="00EB2C56"/>
    <w:rsid w:val="00EB7E0A"/>
    <w:rsid w:val="00EE70FE"/>
    <w:rsid w:val="00EF55AE"/>
    <w:rsid w:val="00F0607A"/>
    <w:rsid w:val="00F10B9D"/>
    <w:rsid w:val="00F225BE"/>
    <w:rsid w:val="00F27075"/>
    <w:rsid w:val="00F37BD1"/>
    <w:rsid w:val="00F426CF"/>
    <w:rsid w:val="00F56E20"/>
    <w:rsid w:val="00F60497"/>
    <w:rsid w:val="00F64F3B"/>
    <w:rsid w:val="00F67358"/>
    <w:rsid w:val="00F83000"/>
    <w:rsid w:val="00F854AC"/>
    <w:rsid w:val="00F97E8C"/>
    <w:rsid w:val="00FA45CC"/>
    <w:rsid w:val="00FB3DF7"/>
    <w:rsid w:val="00FC04A6"/>
    <w:rsid w:val="00FC0F30"/>
    <w:rsid w:val="00FC28EE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barna\AppData\Local\Microsoft\Windows\Temporary%20Internet%20Files\Content.Outlook\THL46B9O\Zo&#353;it1.xls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1B48C1F52494165A6D7576355F761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16934-90CB-4414-AA5F-92B0C8407422}"/>
      </w:docPartPr>
      <w:docPartBody>
        <w:p w:rsidR="00BF109C" w:rsidRDefault="004F368F" w:rsidP="004F368F">
          <w:pPr>
            <w:pStyle w:val="B1B48C1F52494165A6D7576355F76155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EF032856FC4086ADBC621FC43E4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EA8365-2F7A-472B-9C8D-C1FEC75A972E}"/>
      </w:docPartPr>
      <w:docPartBody>
        <w:p w:rsidR="00CB47A5" w:rsidRDefault="00027D97" w:rsidP="00027D97">
          <w:pPr>
            <w:pStyle w:val="EEEF032856FC4086ADBC621FC43E4E8C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0AB7F07C8DB6470BB50BDC52AABC5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CDFEFD-E65B-4C92-8EAB-BBC582B7687F}"/>
      </w:docPartPr>
      <w:docPartBody>
        <w:p w:rsidR="00CB47A5" w:rsidRDefault="00027D97" w:rsidP="00027D97">
          <w:pPr>
            <w:pStyle w:val="0AB7F07C8DB6470BB50BDC52AABC5CEE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6748E8C8BBFD4457A0FFC6348D9BA0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6E5E9-C9F8-4394-A095-380DBABF28D8}"/>
      </w:docPartPr>
      <w:docPartBody>
        <w:p w:rsidR="00CB47A5" w:rsidRDefault="00027D97" w:rsidP="00027D97">
          <w:pPr>
            <w:pStyle w:val="6748E8C8BBFD4457A0FFC6348D9BA0E5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A930961557FA4E25BE2295688B9A91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93E39B-CCEE-4AE3-95A2-A0C9ACC2A648}"/>
      </w:docPartPr>
      <w:docPartBody>
        <w:p w:rsidR="00CB47A5" w:rsidRDefault="00027D97" w:rsidP="00027D97">
          <w:pPr>
            <w:pStyle w:val="A930961557FA4E25BE2295688B9A9156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1B0138"/>
    <w:rsid w:val="00205BC2"/>
    <w:rsid w:val="002162D2"/>
    <w:rsid w:val="002837D2"/>
    <w:rsid w:val="004109A1"/>
    <w:rsid w:val="004913D2"/>
    <w:rsid w:val="004966DE"/>
    <w:rsid w:val="004F368F"/>
    <w:rsid w:val="008371F3"/>
    <w:rsid w:val="008658A5"/>
    <w:rsid w:val="00984D0D"/>
    <w:rsid w:val="00AA4C5E"/>
    <w:rsid w:val="00BF109C"/>
    <w:rsid w:val="00CA62CF"/>
    <w:rsid w:val="00CB47A5"/>
    <w:rsid w:val="00CC582B"/>
    <w:rsid w:val="00D27B87"/>
    <w:rsid w:val="00D735A9"/>
    <w:rsid w:val="00D84C31"/>
    <w:rsid w:val="00E31719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27D97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27D97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19A28-11BB-4FEA-A8D9-0B4210A9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31</Pages>
  <Words>7615</Words>
  <Characters>54399</Characters>
  <Application>Microsoft Office Word</Application>
  <DocSecurity>0</DocSecurity>
  <Lines>453</Lines>
  <Paragraphs>123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23</cp:revision>
  <cp:lastPrinted>2014-12-10T14:02:00Z</cp:lastPrinted>
  <dcterms:created xsi:type="dcterms:W3CDTF">2015-12-11T08:22:00Z</dcterms:created>
  <dcterms:modified xsi:type="dcterms:W3CDTF">2016-02-11T10:12:00Z</dcterms:modified>
</cp:coreProperties>
</file>